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6E1" w:rsidRDefault="00F47D67">
      <w:pPr>
        <w:pStyle w:val="ad"/>
        <w:tabs>
          <w:tab w:val="left" w:pos="567"/>
        </w:tabs>
        <w:spacing w:line="360" w:lineRule="auto"/>
        <w:ind w:left="5103" w:right="-2"/>
        <w:jc w:val="both"/>
        <w:rPr>
          <w:rFonts w:ascii="Arial" w:hAnsi="Arial"/>
        </w:rPr>
      </w:pPr>
      <w:r>
        <w:rPr>
          <w:rFonts w:ascii="Arial" w:hAnsi="Arial" w:cs="Arial"/>
          <w:bCs/>
          <w:sz w:val="24"/>
          <w:szCs w:val="24"/>
          <w:lang w:val="az-Latn-AZ"/>
        </w:rPr>
        <w:t xml:space="preserve">Azərbaycan Respublikasının İqtisadiyyat Nazirliyi yanında Dövlət Vergi Xidmətinin </w:t>
      </w:r>
      <w:r w:rsidR="00E76C35">
        <w:rPr>
          <w:rFonts w:ascii="Arial" w:hAnsi="Arial" w:cs="Arial"/>
          <w:bCs/>
          <w:sz w:val="24"/>
          <w:szCs w:val="24"/>
          <w:lang w:val="az-Latn-AZ"/>
        </w:rPr>
        <w:t>02.02.</w:t>
      </w:r>
      <w:r>
        <w:rPr>
          <w:rFonts w:ascii="Arial" w:hAnsi="Arial" w:cs="Arial"/>
          <w:bCs/>
          <w:sz w:val="24"/>
          <w:szCs w:val="24"/>
          <w:lang w:val="az-Latn-AZ"/>
        </w:rPr>
        <w:t>202</w:t>
      </w:r>
      <w:r w:rsidR="00C377AC">
        <w:rPr>
          <w:rFonts w:ascii="Arial" w:hAnsi="Arial" w:cs="Arial"/>
          <w:bCs/>
          <w:sz w:val="24"/>
          <w:szCs w:val="24"/>
          <w:lang w:val="az-Latn-AZ"/>
        </w:rPr>
        <w:t>4</w:t>
      </w:r>
      <w:r>
        <w:rPr>
          <w:rFonts w:ascii="Arial" w:hAnsi="Arial" w:cs="Arial"/>
          <w:bCs/>
          <w:sz w:val="24"/>
          <w:szCs w:val="24"/>
          <w:lang w:val="az-Latn-AZ"/>
        </w:rPr>
        <w:t xml:space="preserve">-cü il tarixli </w:t>
      </w:r>
      <w:r w:rsidR="00E76C35" w:rsidRPr="00E76C35">
        <w:rPr>
          <w:rFonts w:ascii="Arial" w:hAnsi="Arial" w:cs="Arial"/>
          <w:bCs/>
          <w:sz w:val="24"/>
          <w:szCs w:val="24"/>
          <w:lang w:val="az-Latn-AZ"/>
        </w:rPr>
        <w:t xml:space="preserve">2417040100051900 </w:t>
      </w:r>
      <w:bookmarkStart w:id="0" w:name="_GoBack"/>
      <w:bookmarkEnd w:id="0"/>
      <w:r>
        <w:rPr>
          <w:rFonts w:ascii="Arial" w:hAnsi="Arial" w:cs="Arial"/>
          <w:bCs/>
          <w:sz w:val="24"/>
          <w:szCs w:val="24"/>
          <w:lang w:val="az-Latn-AZ"/>
        </w:rPr>
        <w:t xml:space="preserve">№-li Əmri ilə təsdiq </w:t>
      </w:r>
      <w:proofErr w:type="spellStart"/>
      <w:r>
        <w:rPr>
          <w:rFonts w:ascii="Arial" w:hAnsi="Arial" w:cs="Arial"/>
          <w:bCs/>
          <w:sz w:val="24"/>
          <w:szCs w:val="24"/>
          <w:lang w:val="az-Latn-AZ"/>
        </w:rPr>
        <w:t>edilmişdir</w:t>
      </w:r>
      <w:proofErr w:type="spellEnd"/>
      <w:r>
        <w:rPr>
          <w:rFonts w:ascii="Arial" w:hAnsi="Arial" w:cs="Arial"/>
          <w:bCs/>
          <w:sz w:val="24"/>
          <w:szCs w:val="24"/>
          <w:lang w:val="az-Latn-AZ"/>
        </w:rPr>
        <w:t>.</w:t>
      </w:r>
    </w:p>
    <w:p w:rsidR="007756E1" w:rsidRDefault="007756E1">
      <w:pPr>
        <w:pStyle w:val="ad"/>
        <w:tabs>
          <w:tab w:val="left" w:pos="567"/>
        </w:tabs>
        <w:spacing w:line="360" w:lineRule="auto"/>
        <w:ind w:right="-2"/>
        <w:jc w:val="both"/>
        <w:rPr>
          <w:rFonts w:ascii="Arial" w:hAnsi="Arial" w:cs="Arial"/>
          <w:bCs/>
          <w:sz w:val="24"/>
          <w:szCs w:val="24"/>
          <w:lang w:val="az-Latn-AZ"/>
        </w:rPr>
      </w:pPr>
    </w:p>
    <w:p w:rsidR="007756E1" w:rsidRDefault="007756E1">
      <w:pPr>
        <w:pStyle w:val="ad"/>
        <w:spacing w:line="360" w:lineRule="auto"/>
        <w:ind w:left="-360" w:right="99" w:firstLine="284"/>
        <w:rPr>
          <w:rFonts w:ascii="Arial" w:hAnsi="Arial" w:cs="Arial"/>
          <w:b/>
          <w:bCs/>
          <w:sz w:val="24"/>
          <w:szCs w:val="24"/>
          <w:lang w:val="az-Latn-AZ"/>
        </w:rPr>
      </w:pPr>
    </w:p>
    <w:p w:rsidR="007756E1" w:rsidRDefault="00F47D67">
      <w:pPr>
        <w:pStyle w:val="ad"/>
        <w:tabs>
          <w:tab w:val="center" w:pos="4873"/>
          <w:tab w:val="right" w:pos="9822"/>
        </w:tabs>
        <w:spacing w:line="360" w:lineRule="auto"/>
        <w:ind w:right="99"/>
        <w:rPr>
          <w:rFonts w:ascii="Arial" w:hAnsi="Arial" w:cs="Arial"/>
          <w:b/>
          <w:bCs/>
          <w:sz w:val="24"/>
          <w:szCs w:val="24"/>
          <w:lang w:val="az-Latn-AZ"/>
        </w:rPr>
      </w:pPr>
      <w:r>
        <w:rPr>
          <w:rFonts w:ascii="Arial" w:hAnsi="Arial" w:cs="Arial"/>
          <w:b/>
          <w:bCs/>
          <w:sz w:val="24"/>
          <w:szCs w:val="24"/>
          <w:lang w:val="az-Latn-AZ"/>
        </w:rPr>
        <w:t>“</w:t>
      </w:r>
      <w:proofErr w:type="spellStart"/>
      <w:r>
        <w:rPr>
          <w:rFonts w:ascii="Arial" w:hAnsi="Arial" w:cs="Arial"/>
          <w:b/>
          <w:bCs/>
          <w:sz w:val="24"/>
          <w:szCs w:val="24"/>
          <w:lang w:val="az-Latn-AZ"/>
        </w:rPr>
        <w:t>Sadələşdirilmiş</w:t>
      </w:r>
      <w:proofErr w:type="spellEnd"/>
      <w:r>
        <w:rPr>
          <w:rFonts w:ascii="Arial" w:hAnsi="Arial" w:cs="Arial"/>
          <w:b/>
          <w:bCs/>
          <w:sz w:val="24"/>
          <w:szCs w:val="24"/>
          <w:lang w:val="az-Latn-AZ"/>
        </w:rPr>
        <w:t xml:space="preserve"> verginin </w:t>
      </w:r>
      <w:proofErr w:type="spellStart"/>
      <w:r>
        <w:rPr>
          <w:rFonts w:ascii="Arial" w:hAnsi="Arial" w:cs="Arial"/>
          <w:b/>
          <w:bCs/>
          <w:sz w:val="24"/>
          <w:szCs w:val="24"/>
          <w:lang w:val="az-Latn-AZ"/>
        </w:rPr>
        <w:t>bəyannaməsi”nin</w:t>
      </w:r>
      <w:proofErr w:type="spellEnd"/>
      <w:r>
        <w:rPr>
          <w:rFonts w:ascii="Arial" w:hAnsi="Arial" w:cs="Arial"/>
          <w:b/>
          <w:bCs/>
          <w:sz w:val="24"/>
          <w:szCs w:val="24"/>
          <w:lang w:val="az-Latn-AZ"/>
        </w:rPr>
        <w:t xml:space="preserve"> tərtib edilməsi</w:t>
      </w:r>
    </w:p>
    <w:p w:rsidR="007756E1" w:rsidRDefault="00F47D67">
      <w:pPr>
        <w:pStyle w:val="ad"/>
        <w:spacing w:line="360" w:lineRule="auto"/>
        <w:ind w:left="-360" w:right="99" w:firstLine="284"/>
        <w:rPr>
          <w:rFonts w:ascii="Arial" w:hAnsi="Arial" w:cs="Arial"/>
          <w:b/>
          <w:sz w:val="24"/>
          <w:szCs w:val="24"/>
          <w:lang w:val="az-Latn-AZ"/>
        </w:rPr>
      </w:pPr>
      <w:r>
        <w:rPr>
          <w:rFonts w:ascii="Arial" w:hAnsi="Arial" w:cs="Arial"/>
          <w:b/>
          <w:sz w:val="24"/>
          <w:szCs w:val="24"/>
          <w:lang w:val="az-Latn-AZ"/>
        </w:rPr>
        <w:t>Q A Y D A S I</w:t>
      </w:r>
    </w:p>
    <w:p w:rsidR="007756E1" w:rsidRDefault="007756E1">
      <w:pPr>
        <w:pStyle w:val="ad"/>
        <w:spacing w:line="360" w:lineRule="auto"/>
        <w:ind w:left="-360" w:right="99" w:firstLine="284"/>
        <w:jc w:val="both"/>
        <w:rPr>
          <w:rFonts w:ascii="Arial" w:hAnsi="Arial" w:cs="Arial"/>
          <w:sz w:val="24"/>
          <w:szCs w:val="24"/>
          <w:lang w:val="az-Latn-AZ"/>
        </w:rPr>
      </w:pPr>
    </w:p>
    <w:p w:rsidR="007756E1" w:rsidRDefault="00F47D67">
      <w:pPr>
        <w:pStyle w:val="ad"/>
        <w:spacing w:line="360" w:lineRule="auto"/>
        <w:ind w:right="-2" w:firstLine="567"/>
        <w:jc w:val="both"/>
        <w:rPr>
          <w:rFonts w:ascii="Arial" w:hAnsi="Arial" w:cs="Arial"/>
          <w:sz w:val="24"/>
          <w:szCs w:val="24"/>
          <w:lang w:val="az-Latn-AZ"/>
        </w:rPr>
      </w:pPr>
      <w:r>
        <w:rPr>
          <w:rFonts w:ascii="Arial" w:hAnsi="Arial" w:cs="Arial"/>
          <w:sz w:val="24"/>
          <w:szCs w:val="24"/>
          <w:lang w:val="az-Latn-AZ"/>
        </w:rPr>
        <w:t>“</w:t>
      </w:r>
      <w:proofErr w:type="spellStart"/>
      <w:r>
        <w:rPr>
          <w:rFonts w:ascii="Arial" w:hAnsi="Arial" w:cs="Arial"/>
          <w:b/>
          <w:sz w:val="24"/>
          <w:szCs w:val="24"/>
          <w:lang w:val="az-Latn-AZ"/>
        </w:rPr>
        <w:t>Sadələşdirilmiş</w:t>
      </w:r>
      <w:proofErr w:type="spellEnd"/>
      <w:r>
        <w:rPr>
          <w:rFonts w:ascii="Arial" w:hAnsi="Arial" w:cs="Arial"/>
          <w:b/>
          <w:sz w:val="24"/>
          <w:szCs w:val="24"/>
          <w:lang w:val="az-Latn-AZ"/>
        </w:rPr>
        <w:t xml:space="preserve"> verginin bəyannaməsi</w:t>
      </w:r>
      <w:r>
        <w:rPr>
          <w:rFonts w:ascii="Arial" w:hAnsi="Arial" w:cs="Arial"/>
          <w:sz w:val="24"/>
          <w:szCs w:val="24"/>
          <w:lang w:val="az-Latn-AZ"/>
        </w:rPr>
        <w:t>” (bundan sonra Bəyannamə) Vergi Məcəlləsinin 218-ci maddəsinə əsasən Azərbaycan Respublikasının ərazisində “</w:t>
      </w:r>
      <w:proofErr w:type="spellStart"/>
      <w:r>
        <w:rPr>
          <w:rFonts w:ascii="Arial" w:hAnsi="Arial" w:cs="Arial"/>
          <w:sz w:val="24"/>
          <w:szCs w:val="24"/>
          <w:lang w:val="az-Latn-AZ"/>
        </w:rPr>
        <w:t>Sadələşdirilmiş</w:t>
      </w:r>
      <w:proofErr w:type="spellEnd"/>
      <w:r>
        <w:rPr>
          <w:rFonts w:ascii="Arial" w:hAnsi="Arial" w:cs="Arial"/>
          <w:sz w:val="24"/>
          <w:szCs w:val="24"/>
          <w:lang w:val="az-Latn-AZ"/>
        </w:rPr>
        <w:t xml:space="preserve"> </w:t>
      </w:r>
      <w:proofErr w:type="spellStart"/>
      <w:r>
        <w:rPr>
          <w:rFonts w:ascii="Arial" w:hAnsi="Arial" w:cs="Arial"/>
          <w:sz w:val="24"/>
          <w:szCs w:val="24"/>
          <w:lang w:val="az-Latn-AZ"/>
        </w:rPr>
        <w:t>vergi”nin</w:t>
      </w:r>
      <w:proofErr w:type="spellEnd"/>
      <w:r>
        <w:rPr>
          <w:rFonts w:ascii="Arial" w:hAnsi="Arial" w:cs="Arial"/>
          <w:sz w:val="24"/>
          <w:szCs w:val="24"/>
          <w:lang w:val="az-Latn-AZ"/>
        </w:rPr>
        <w:t xml:space="preserve"> ödəyicisi sayılan vergi </w:t>
      </w:r>
      <w:proofErr w:type="spellStart"/>
      <w:r>
        <w:rPr>
          <w:rFonts w:ascii="Arial" w:hAnsi="Arial" w:cs="Arial"/>
          <w:sz w:val="24"/>
          <w:szCs w:val="24"/>
          <w:lang w:val="az-Latn-AZ"/>
        </w:rPr>
        <w:t>ödəyiciləri</w:t>
      </w:r>
      <w:proofErr w:type="spellEnd"/>
      <w:r>
        <w:rPr>
          <w:rFonts w:ascii="Arial" w:hAnsi="Arial" w:cs="Arial"/>
          <w:sz w:val="24"/>
          <w:szCs w:val="24"/>
          <w:lang w:val="az-Latn-AZ"/>
        </w:rPr>
        <w:t xml:space="preserve"> tərəfindən tərtib edilərək hesabat dövründən sonrakı ayın 20-dən gec olmayaraq vergi orqanlarına təqdim edilir.</w:t>
      </w:r>
    </w:p>
    <w:p w:rsidR="007756E1" w:rsidRDefault="00F47D67">
      <w:pPr>
        <w:pStyle w:val="ad"/>
        <w:spacing w:line="360" w:lineRule="auto"/>
        <w:ind w:right="96" w:firstLine="567"/>
        <w:jc w:val="both"/>
        <w:rPr>
          <w:rFonts w:ascii="Arial" w:hAnsi="Arial" w:cs="Arial"/>
          <w:sz w:val="24"/>
          <w:szCs w:val="24"/>
          <w:lang w:val="az-Latn-AZ"/>
        </w:rPr>
      </w:pPr>
      <w:r>
        <w:rPr>
          <w:rFonts w:ascii="Arial" w:hAnsi="Arial" w:cs="Arial"/>
          <w:sz w:val="24"/>
          <w:szCs w:val="24"/>
          <w:lang w:val="az-Latn-AZ"/>
        </w:rPr>
        <w:t>Bəyannamə Azərbaycan Respublikasının ərazisində “</w:t>
      </w:r>
      <w:proofErr w:type="spellStart"/>
      <w:r>
        <w:rPr>
          <w:rFonts w:ascii="Arial" w:hAnsi="Arial" w:cs="Arial"/>
          <w:sz w:val="24"/>
          <w:szCs w:val="24"/>
          <w:lang w:val="az-Latn-AZ"/>
        </w:rPr>
        <w:t>Sadələşdirilmiş</w:t>
      </w:r>
      <w:proofErr w:type="spellEnd"/>
      <w:r>
        <w:rPr>
          <w:rFonts w:ascii="Arial" w:hAnsi="Arial" w:cs="Arial"/>
          <w:sz w:val="24"/>
          <w:szCs w:val="24"/>
          <w:lang w:val="az-Latn-AZ"/>
        </w:rPr>
        <w:t xml:space="preserve"> </w:t>
      </w:r>
      <w:proofErr w:type="spellStart"/>
      <w:r>
        <w:rPr>
          <w:rFonts w:ascii="Arial" w:hAnsi="Arial" w:cs="Arial"/>
          <w:sz w:val="24"/>
          <w:szCs w:val="24"/>
          <w:lang w:val="az-Latn-AZ"/>
        </w:rPr>
        <w:t>vergi”nin</w:t>
      </w:r>
      <w:proofErr w:type="spellEnd"/>
      <w:r>
        <w:rPr>
          <w:rFonts w:ascii="Arial" w:hAnsi="Arial" w:cs="Arial"/>
          <w:sz w:val="24"/>
          <w:szCs w:val="24"/>
          <w:lang w:val="az-Latn-AZ"/>
        </w:rPr>
        <w:t xml:space="preserve"> ödəyicisi sayılan vergi </w:t>
      </w:r>
      <w:proofErr w:type="spellStart"/>
      <w:r>
        <w:rPr>
          <w:rFonts w:ascii="Arial" w:hAnsi="Arial" w:cs="Arial"/>
          <w:sz w:val="24"/>
          <w:szCs w:val="24"/>
          <w:lang w:val="az-Latn-AZ"/>
        </w:rPr>
        <w:t>ödəyiciləri</w:t>
      </w:r>
      <w:proofErr w:type="spellEnd"/>
      <w:r>
        <w:rPr>
          <w:rFonts w:ascii="Arial" w:hAnsi="Arial" w:cs="Arial"/>
          <w:sz w:val="24"/>
          <w:szCs w:val="24"/>
          <w:lang w:val="az-Latn-AZ"/>
        </w:rPr>
        <w:t xml:space="preserve"> tərəfindən aşağıdakı kimi tərtib edilir:</w:t>
      </w:r>
    </w:p>
    <w:p w:rsidR="007756E1" w:rsidRDefault="00F47D67">
      <w:pPr>
        <w:spacing w:line="360" w:lineRule="auto"/>
        <w:ind w:firstLine="567"/>
        <w:jc w:val="both"/>
        <w:rPr>
          <w:rFonts w:ascii="Arial" w:hAnsi="Arial" w:cs="Arial"/>
          <w:sz w:val="24"/>
          <w:szCs w:val="24"/>
          <w:lang w:val="az-Latn-AZ"/>
        </w:rPr>
      </w:pPr>
      <w:r>
        <w:rPr>
          <w:rFonts w:ascii="Arial" w:hAnsi="Arial" w:cs="Arial"/>
          <w:b/>
          <w:sz w:val="24"/>
          <w:szCs w:val="24"/>
          <w:lang w:val="az-Latn-AZ"/>
        </w:rPr>
        <w:t>Qeyd</w:t>
      </w:r>
      <w:r>
        <w:rPr>
          <w:rFonts w:ascii="Arial" w:hAnsi="Arial" w:cs="Arial"/>
          <w:sz w:val="24"/>
          <w:szCs w:val="24"/>
          <w:lang w:val="az-Latn-AZ"/>
        </w:rPr>
        <w:t xml:space="preserve"> yerində vergi </w:t>
      </w:r>
      <w:proofErr w:type="spellStart"/>
      <w:r>
        <w:rPr>
          <w:rFonts w:ascii="Arial" w:hAnsi="Arial" w:cs="Arial"/>
          <w:sz w:val="24"/>
          <w:szCs w:val="24"/>
          <w:lang w:val="az-Latn-AZ"/>
        </w:rPr>
        <w:t>ödəyicisinə</w:t>
      </w:r>
      <w:proofErr w:type="spellEnd"/>
      <w:r>
        <w:rPr>
          <w:rFonts w:ascii="Arial" w:hAnsi="Arial" w:cs="Arial"/>
          <w:sz w:val="24"/>
          <w:szCs w:val="24"/>
          <w:lang w:val="az-Latn-AZ"/>
        </w:rPr>
        <w:t xml:space="preserve"> bu bəyannamə formasının tərtib edilməsi zamanı </w:t>
      </w:r>
      <w:r>
        <w:rPr>
          <w:rFonts w:ascii="Arial" w:hAnsi="Arial" w:cs="Arial"/>
          <w:b/>
          <w:sz w:val="24"/>
          <w:szCs w:val="24"/>
          <w:lang w:val="az-Latn-AZ"/>
        </w:rPr>
        <w:t>!</w:t>
      </w:r>
      <w:r>
        <w:rPr>
          <w:rFonts w:ascii="Arial" w:hAnsi="Arial" w:cs="Arial"/>
          <w:sz w:val="24"/>
          <w:szCs w:val="24"/>
          <w:lang w:val="az-Latn-AZ"/>
        </w:rPr>
        <w:t xml:space="preserve"> </w:t>
      </w:r>
      <w:r>
        <w:rPr>
          <w:rFonts w:ascii="Arial" w:hAnsi="Arial" w:cs="Arial"/>
          <w:i/>
          <w:sz w:val="24"/>
          <w:szCs w:val="24"/>
          <w:lang w:val="az-Latn-AZ"/>
        </w:rPr>
        <w:t>(nida)</w:t>
      </w:r>
      <w:r>
        <w:rPr>
          <w:rFonts w:ascii="Arial" w:hAnsi="Arial" w:cs="Arial"/>
          <w:sz w:val="24"/>
          <w:szCs w:val="24"/>
          <w:lang w:val="az-Latn-AZ"/>
        </w:rPr>
        <w:t xml:space="preserve"> durğu işarəsindən və </w:t>
      </w:r>
      <w:r>
        <w:rPr>
          <w:rFonts w:ascii="Arial" w:hAnsi="Arial" w:cs="Arial"/>
          <w:b/>
          <w:sz w:val="24"/>
          <w:szCs w:val="24"/>
          <w:lang w:val="az-Latn-AZ"/>
        </w:rPr>
        <w:t>+</w:t>
      </w:r>
      <w:r>
        <w:rPr>
          <w:rFonts w:ascii="Arial" w:hAnsi="Arial" w:cs="Arial"/>
          <w:sz w:val="24"/>
          <w:szCs w:val="24"/>
          <w:lang w:val="az-Latn-AZ"/>
        </w:rPr>
        <w:t xml:space="preserve"> </w:t>
      </w:r>
      <w:r>
        <w:rPr>
          <w:rFonts w:ascii="Arial" w:hAnsi="Arial" w:cs="Arial"/>
          <w:i/>
          <w:sz w:val="24"/>
          <w:szCs w:val="24"/>
          <w:lang w:val="az-Latn-AZ"/>
        </w:rPr>
        <w:t>(üstəgəl)</w:t>
      </w:r>
      <w:r>
        <w:rPr>
          <w:rFonts w:ascii="Arial" w:hAnsi="Arial" w:cs="Arial"/>
          <w:sz w:val="24"/>
          <w:szCs w:val="24"/>
          <w:lang w:val="az-Latn-AZ"/>
        </w:rPr>
        <w:t xml:space="preserve">, </w:t>
      </w:r>
      <w:r>
        <w:rPr>
          <w:rFonts w:ascii="Arial" w:hAnsi="Arial" w:cs="Arial"/>
          <w:b/>
          <w:sz w:val="24"/>
          <w:szCs w:val="24"/>
          <w:lang w:val="az-Latn-AZ"/>
        </w:rPr>
        <w:t>/</w:t>
      </w:r>
      <w:r>
        <w:rPr>
          <w:rFonts w:ascii="Arial" w:hAnsi="Arial" w:cs="Arial"/>
          <w:sz w:val="24"/>
          <w:szCs w:val="24"/>
          <w:lang w:val="az-Latn-AZ"/>
        </w:rPr>
        <w:t xml:space="preserve"> </w:t>
      </w:r>
      <w:r>
        <w:rPr>
          <w:rFonts w:ascii="Arial" w:hAnsi="Arial" w:cs="Arial"/>
          <w:i/>
          <w:sz w:val="24"/>
          <w:szCs w:val="24"/>
          <w:lang w:val="az-Latn-AZ"/>
        </w:rPr>
        <w:t>(bölmə)</w:t>
      </w:r>
      <w:r>
        <w:rPr>
          <w:rFonts w:ascii="Arial" w:hAnsi="Arial" w:cs="Arial"/>
          <w:sz w:val="24"/>
          <w:szCs w:val="24"/>
          <w:lang w:val="az-Latn-AZ"/>
        </w:rPr>
        <w:t xml:space="preserve">, </w:t>
      </w:r>
      <w:r>
        <w:rPr>
          <w:rFonts w:ascii="Arial" w:hAnsi="Arial" w:cs="Arial"/>
          <w:b/>
          <w:sz w:val="24"/>
          <w:szCs w:val="24"/>
          <w:lang w:val="az-Latn-AZ"/>
        </w:rPr>
        <w:t>%</w:t>
      </w:r>
      <w:r>
        <w:rPr>
          <w:rFonts w:ascii="Arial" w:hAnsi="Arial" w:cs="Arial"/>
          <w:sz w:val="24"/>
          <w:szCs w:val="24"/>
          <w:lang w:val="az-Latn-AZ"/>
        </w:rPr>
        <w:t xml:space="preserve"> </w:t>
      </w:r>
      <w:r>
        <w:rPr>
          <w:rFonts w:ascii="Arial" w:hAnsi="Arial" w:cs="Arial"/>
          <w:i/>
          <w:sz w:val="24"/>
          <w:szCs w:val="24"/>
          <w:lang w:val="az-Latn-AZ"/>
        </w:rPr>
        <w:t>(faiz)</w:t>
      </w:r>
      <w:r>
        <w:rPr>
          <w:rFonts w:ascii="Arial" w:hAnsi="Arial" w:cs="Arial"/>
          <w:sz w:val="24"/>
          <w:szCs w:val="24"/>
          <w:lang w:val="az-Latn-AZ"/>
        </w:rPr>
        <w:t xml:space="preserve"> və </w:t>
      </w:r>
      <w:r>
        <w:rPr>
          <w:rFonts w:ascii="Arial" w:hAnsi="Arial" w:cs="Arial"/>
          <w:b/>
          <w:sz w:val="24"/>
          <w:szCs w:val="24"/>
          <w:lang w:val="az-Latn-AZ"/>
        </w:rPr>
        <w:t>Z</w:t>
      </w:r>
      <w:r>
        <w:rPr>
          <w:rFonts w:ascii="Arial" w:hAnsi="Arial" w:cs="Arial"/>
          <w:sz w:val="24"/>
          <w:szCs w:val="24"/>
          <w:lang w:val="az-Latn-AZ"/>
        </w:rPr>
        <w:t xml:space="preserve"> </w:t>
      </w:r>
      <w:r>
        <w:rPr>
          <w:rFonts w:ascii="Arial" w:hAnsi="Arial" w:cs="Arial"/>
          <w:i/>
          <w:sz w:val="24"/>
          <w:szCs w:val="24"/>
          <w:lang w:val="az-Latn-AZ"/>
        </w:rPr>
        <w:t>(</w:t>
      </w:r>
      <w:proofErr w:type="spellStart"/>
      <w:r>
        <w:rPr>
          <w:rFonts w:ascii="Arial" w:hAnsi="Arial" w:cs="Arial"/>
          <w:i/>
          <w:sz w:val="24"/>
          <w:szCs w:val="24"/>
          <w:lang w:val="az-Latn-AZ"/>
        </w:rPr>
        <w:t>zetləmə</w:t>
      </w:r>
      <w:proofErr w:type="spellEnd"/>
      <w:r>
        <w:rPr>
          <w:rFonts w:ascii="Arial" w:hAnsi="Arial" w:cs="Arial"/>
          <w:i/>
          <w:sz w:val="24"/>
          <w:szCs w:val="24"/>
          <w:lang w:val="az-Latn-AZ"/>
        </w:rPr>
        <w:t>)</w:t>
      </w:r>
      <w:r>
        <w:rPr>
          <w:rFonts w:ascii="Arial" w:hAnsi="Arial" w:cs="Arial"/>
          <w:sz w:val="24"/>
          <w:szCs w:val="24"/>
          <w:lang w:val="az-Latn-AZ"/>
        </w:rPr>
        <w:t xml:space="preserve"> </w:t>
      </w:r>
      <w:proofErr w:type="spellStart"/>
      <w:r>
        <w:rPr>
          <w:rFonts w:ascii="Arial" w:hAnsi="Arial" w:cs="Arial"/>
          <w:sz w:val="24"/>
          <w:szCs w:val="24"/>
          <w:lang w:val="az-Latn-AZ"/>
        </w:rPr>
        <w:t>simvollarından</w:t>
      </w:r>
      <w:proofErr w:type="spellEnd"/>
      <w:r>
        <w:rPr>
          <w:rFonts w:ascii="Arial" w:hAnsi="Arial" w:cs="Arial"/>
          <w:sz w:val="24"/>
          <w:szCs w:val="24"/>
          <w:lang w:val="az-Latn-AZ"/>
        </w:rPr>
        <w:t xml:space="preserve"> istifadə etməmək şərti ilə bütün yazı damalarını yalnız </w:t>
      </w:r>
      <w:r>
        <w:rPr>
          <w:rFonts w:ascii="Arial" w:hAnsi="Arial" w:cs="Arial"/>
          <w:b/>
          <w:sz w:val="24"/>
          <w:szCs w:val="24"/>
          <w:lang w:val="az-Latn-AZ"/>
        </w:rPr>
        <w:t>böyük çap hərfləri</w:t>
      </w:r>
      <w:r>
        <w:rPr>
          <w:rFonts w:ascii="Arial" w:hAnsi="Arial" w:cs="Arial"/>
          <w:sz w:val="24"/>
          <w:szCs w:val="24"/>
          <w:lang w:val="az-Latn-AZ"/>
        </w:rPr>
        <w:t xml:space="preserve"> ilə doldurmaq </w:t>
      </w:r>
      <w:proofErr w:type="spellStart"/>
      <w:r>
        <w:rPr>
          <w:rFonts w:ascii="Arial" w:hAnsi="Arial" w:cs="Arial"/>
          <w:sz w:val="24"/>
          <w:szCs w:val="24"/>
          <w:lang w:val="az-Latn-AZ"/>
        </w:rPr>
        <w:t>tövsiyyə</w:t>
      </w:r>
      <w:proofErr w:type="spellEnd"/>
      <w:r>
        <w:rPr>
          <w:rFonts w:ascii="Arial" w:hAnsi="Arial" w:cs="Arial"/>
          <w:sz w:val="24"/>
          <w:szCs w:val="24"/>
          <w:lang w:val="az-Latn-AZ"/>
        </w:rPr>
        <w:t xml:space="preserve"> olunur. Bəyannamə kağız formada </w:t>
      </w:r>
      <w:proofErr w:type="spellStart"/>
      <w:r>
        <w:rPr>
          <w:rFonts w:ascii="Arial" w:hAnsi="Arial" w:cs="Arial"/>
          <w:sz w:val="24"/>
          <w:szCs w:val="24"/>
          <w:lang w:val="az-Latn-AZ"/>
        </w:rPr>
        <w:t>doldurularkən</w:t>
      </w:r>
      <w:proofErr w:type="spellEnd"/>
      <w:r>
        <w:rPr>
          <w:rFonts w:ascii="Arial" w:hAnsi="Arial" w:cs="Arial"/>
          <w:sz w:val="24"/>
          <w:szCs w:val="24"/>
          <w:lang w:val="az-Latn-AZ"/>
        </w:rPr>
        <w:t xml:space="preserve"> </w:t>
      </w:r>
      <w:r>
        <w:rPr>
          <w:rFonts w:ascii="Arial" w:hAnsi="Arial" w:cs="Arial"/>
          <w:b/>
          <w:sz w:val="24"/>
          <w:szCs w:val="24"/>
          <w:lang w:val="az-Latn-AZ"/>
        </w:rPr>
        <w:t xml:space="preserve">qara </w:t>
      </w:r>
      <w:r>
        <w:rPr>
          <w:rFonts w:ascii="Arial" w:hAnsi="Arial" w:cs="Arial"/>
          <w:sz w:val="24"/>
          <w:szCs w:val="24"/>
          <w:lang w:val="az-Latn-AZ"/>
        </w:rPr>
        <w:t>və ya</w:t>
      </w:r>
      <w:r>
        <w:rPr>
          <w:rFonts w:ascii="Arial" w:hAnsi="Arial" w:cs="Arial"/>
          <w:b/>
          <w:sz w:val="24"/>
          <w:szCs w:val="24"/>
          <w:lang w:val="az-Latn-AZ"/>
        </w:rPr>
        <w:t xml:space="preserve"> göy rəngli diyircəkli qələmlə</w:t>
      </w:r>
      <w:r>
        <w:rPr>
          <w:rFonts w:ascii="Arial" w:hAnsi="Arial" w:cs="Arial"/>
          <w:sz w:val="24"/>
          <w:szCs w:val="24"/>
          <w:lang w:val="az-Latn-AZ"/>
        </w:rPr>
        <w:t xml:space="preserve"> tərtib edilməsi mütləqdir. Bəyannamə </w:t>
      </w:r>
      <w:proofErr w:type="spellStart"/>
      <w:r>
        <w:rPr>
          <w:rFonts w:ascii="Arial" w:hAnsi="Arial" w:cs="Arial"/>
          <w:sz w:val="24"/>
          <w:szCs w:val="24"/>
          <w:lang w:val="az-Latn-AZ"/>
        </w:rPr>
        <w:t>doldurularkən</w:t>
      </w:r>
      <w:proofErr w:type="spellEnd"/>
      <w:r>
        <w:rPr>
          <w:rFonts w:ascii="Arial" w:hAnsi="Arial" w:cs="Arial"/>
          <w:sz w:val="24"/>
          <w:szCs w:val="24"/>
          <w:lang w:val="az-Latn-AZ"/>
        </w:rPr>
        <w:t xml:space="preserve"> qaralamalara və düzəlişlərə yol verilmir. Bəyannamədə məbləğlər hər xanada bir rəqəm olmaqla əks etdirilir.</w:t>
      </w:r>
    </w:p>
    <w:p w:rsidR="007756E1" w:rsidRDefault="00F47D67">
      <w:pPr>
        <w:spacing w:line="360" w:lineRule="auto"/>
        <w:ind w:firstLine="567"/>
        <w:jc w:val="both"/>
        <w:rPr>
          <w:rFonts w:ascii="Arial" w:hAnsi="Arial" w:cs="Arial"/>
          <w:sz w:val="24"/>
          <w:szCs w:val="24"/>
          <w:lang w:val="az-Latn-AZ"/>
        </w:rPr>
      </w:pPr>
      <w:r>
        <w:rPr>
          <w:rFonts w:ascii="Arial" w:hAnsi="Arial" w:cs="Arial"/>
          <w:sz w:val="24"/>
          <w:szCs w:val="24"/>
          <w:lang w:val="az-Latn-AZ"/>
        </w:rPr>
        <w:t xml:space="preserve">Təqdim olunmuş bəyannamədə aparılan </w:t>
      </w:r>
      <w:proofErr w:type="spellStart"/>
      <w:r>
        <w:rPr>
          <w:rFonts w:ascii="Arial" w:hAnsi="Arial" w:cs="Arial"/>
          <w:sz w:val="24"/>
          <w:szCs w:val="24"/>
          <w:lang w:val="az-Latn-AZ"/>
        </w:rPr>
        <w:t>hesablamalardakı</w:t>
      </w:r>
      <w:proofErr w:type="spellEnd"/>
      <w:r>
        <w:rPr>
          <w:rFonts w:ascii="Arial" w:hAnsi="Arial" w:cs="Arial"/>
          <w:sz w:val="24"/>
          <w:szCs w:val="24"/>
          <w:lang w:val="az-Latn-AZ"/>
        </w:rPr>
        <w:t xml:space="preserve"> riyazi və məntiqi səhvlər vergi orqanı tərəfindən düzəldilir və müvafiq proqram təminatı vasitəsi ilə düzgün hesablanmış vergi məbləğləri birbaşa baza </w:t>
      </w:r>
      <w:proofErr w:type="spellStart"/>
      <w:r>
        <w:rPr>
          <w:rFonts w:ascii="Arial" w:hAnsi="Arial" w:cs="Arial"/>
          <w:sz w:val="24"/>
          <w:szCs w:val="24"/>
          <w:lang w:val="az-Latn-AZ"/>
        </w:rPr>
        <w:t>göstəricilərinə</w:t>
      </w:r>
      <w:proofErr w:type="spellEnd"/>
      <w:r>
        <w:rPr>
          <w:rFonts w:ascii="Arial" w:hAnsi="Arial" w:cs="Arial"/>
          <w:sz w:val="24"/>
          <w:szCs w:val="24"/>
          <w:lang w:val="az-Latn-AZ"/>
        </w:rPr>
        <w:t xml:space="preserve"> daxil edilir.</w:t>
      </w:r>
    </w:p>
    <w:p w:rsidR="007756E1" w:rsidRDefault="00F47D67">
      <w:pPr>
        <w:pStyle w:val="ad"/>
        <w:spacing w:line="360" w:lineRule="auto"/>
        <w:ind w:right="96" w:firstLine="567"/>
        <w:jc w:val="both"/>
        <w:rPr>
          <w:rFonts w:ascii="Arial" w:hAnsi="Arial" w:cs="Arial"/>
          <w:sz w:val="24"/>
          <w:szCs w:val="24"/>
          <w:lang w:val="az-Latn-AZ"/>
        </w:rPr>
      </w:pPr>
      <w:r>
        <w:rPr>
          <w:rFonts w:ascii="Arial" w:hAnsi="Arial" w:cs="Arial"/>
          <w:sz w:val="24"/>
          <w:szCs w:val="24"/>
          <w:lang w:val="az-Latn-AZ"/>
        </w:rPr>
        <w:t xml:space="preserve">Vergi orqanı tərəfindən vergi hesabatı Vergi Məcəlləsinin 72.6.1-ci-72.6.5-ci maddələrində göstərilən hallardan biri olduqda qəbul edilmir. </w:t>
      </w:r>
    </w:p>
    <w:p w:rsidR="007756E1" w:rsidRDefault="00F47D67">
      <w:pPr>
        <w:spacing w:line="360" w:lineRule="auto"/>
        <w:ind w:firstLine="567"/>
        <w:jc w:val="both"/>
        <w:rPr>
          <w:rFonts w:ascii="Arial" w:hAnsi="Arial" w:cs="Arial"/>
          <w:sz w:val="24"/>
          <w:szCs w:val="24"/>
          <w:lang w:val="az-Latn-AZ"/>
        </w:rPr>
      </w:pPr>
      <w:r>
        <w:rPr>
          <w:rFonts w:ascii="Arial" w:hAnsi="Arial" w:cs="Arial"/>
          <w:sz w:val="24"/>
          <w:szCs w:val="24"/>
          <w:lang w:val="az-Latn-AZ"/>
        </w:rPr>
        <w:t>Bəyannamənin “</w:t>
      </w:r>
      <w:r>
        <w:rPr>
          <w:rFonts w:ascii="Arial" w:hAnsi="Arial" w:cs="Arial"/>
          <w:b/>
          <w:sz w:val="24"/>
          <w:szCs w:val="24"/>
          <w:lang w:val="az-Latn-AZ"/>
        </w:rPr>
        <w:t>Bəyannamə təqdim edilən vergi orqanının adı</w:t>
      </w:r>
      <w:r>
        <w:rPr>
          <w:rFonts w:ascii="Arial" w:hAnsi="Arial" w:cs="Arial"/>
          <w:sz w:val="24"/>
          <w:szCs w:val="24"/>
          <w:lang w:val="az-Latn-AZ"/>
        </w:rPr>
        <w:t xml:space="preserve">” sətri üzrə xanalarda bəyannamənin təqdim edildiyi (vergi </w:t>
      </w:r>
      <w:proofErr w:type="spellStart"/>
      <w:r>
        <w:rPr>
          <w:rFonts w:ascii="Arial" w:hAnsi="Arial" w:cs="Arial"/>
          <w:sz w:val="24"/>
          <w:szCs w:val="24"/>
          <w:lang w:val="az-Latn-AZ"/>
        </w:rPr>
        <w:t>ödəyicisinin</w:t>
      </w:r>
      <w:proofErr w:type="spellEnd"/>
      <w:r>
        <w:rPr>
          <w:rFonts w:ascii="Arial" w:hAnsi="Arial" w:cs="Arial"/>
          <w:sz w:val="24"/>
          <w:szCs w:val="24"/>
          <w:lang w:val="az-Latn-AZ"/>
        </w:rPr>
        <w:t xml:space="preserve"> qeydiyyatda olduğu) vergi orqanının adı qeyd olunur: </w:t>
      </w:r>
    </w:p>
    <w:p w:rsidR="007756E1" w:rsidRDefault="00F47D67">
      <w:pPr>
        <w:spacing w:line="360" w:lineRule="auto"/>
        <w:ind w:firstLine="567"/>
        <w:jc w:val="both"/>
        <w:rPr>
          <w:rFonts w:ascii="Arial" w:hAnsi="Arial" w:cs="Arial"/>
          <w:i/>
          <w:sz w:val="24"/>
          <w:szCs w:val="24"/>
          <w:lang w:val="az-Latn-AZ"/>
        </w:rPr>
      </w:pPr>
      <w:r>
        <w:rPr>
          <w:rFonts w:ascii="Arial" w:hAnsi="Arial" w:cs="Arial"/>
          <w:b/>
          <w:i/>
          <w:sz w:val="24"/>
          <w:szCs w:val="24"/>
          <w:lang w:val="az-Latn-AZ"/>
        </w:rPr>
        <w:t xml:space="preserve">Misal: </w:t>
      </w:r>
      <w:r>
        <w:rPr>
          <w:rFonts w:ascii="Arial" w:hAnsi="Arial" w:cs="Arial"/>
          <w:i/>
          <w:sz w:val="24"/>
          <w:szCs w:val="24"/>
          <w:lang w:val="az-Latn-AZ"/>
        </w:rPr>
        <w:t xml:space="preserve">Bəyannamə </w:t>
      </w:r>
      <w:r>
        <w:rPr>
          <w:rFonts w:ascii="Arial" w:hAnsi="Arial" w:cs="Arial"/>
          <w:b/>
          <w:i/>
          <w:sz w:val="24"/>
          <w:szCs w:val="24"/>
          <w:lang w:val="az-Latn-AZ"/>
        </w:rPr>
        <w:t>Laçın rayon Vergilər Şöbəsinə</w:t>
      </w:r>
      <w:r>
        <w:rPr>
          <w:rFonts w:ascii="Arial" w:hAnsi="Arial" w:cs="Arial"/>
          <w:i/>
          <w:sz w:val="24"/>
          <w:szCs w:val="24"/>
          <w:lang w:val="az-Latn-AZ"/>
        </w:rPr>
        <w:t xml:space="preserve"> təqdim edilərsə, müvafiq xanalarda vergi orqanının adı bu qaydada yazılır:</w:t>
      </w:r>
    </w:p>
    <w:p w:rsidR="007756E1" w:rsidRDefault="00F47D67">
      <w:pPr>
        <w:spacing w:line="360" w:lineRule="auto"/>
        <w:jc w:val="center"/>
        <w:rPr>
          <w:rFonts w:ascii="Arial" w:hAnsi="Arial" w:cs="Arial"/>
          <w:sz w:val="24"/>
          <w:szCs w:val="24"/>
          <w:lang w:val="az-Latn-AZ"/>
        </w:rPr>
      </w:pPr>
      <w:r>
        <w:rPr>
          <w:noProof/>
          <w:lang w:val="en-US" w:eastAsia="en-US"/>
        </w:rPr>
        <w:drawing>
          <wp:inline distT="0" distB="0" distL="0" distR="0">
            <wp:extent cx="5438775" cy="247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7"/>
                    <a:stretch>
                      <a:fillRect/>
                    </a:stretch>
                  </pic:blipFill>
                  <pic:spPr bwMode="auto">
                    <a:xfrm>
                      <a:off x="0" y="0"/>
                      <a:ext cx="5438775" cy="247650"/>
                    </a:xfrm>
                    <a:prstGeom prst="rect">
                      <a:avLst/>
                    </a:prstGeom>
                  </pic:spPr>
                </pic:pic>
              </a:graphicData>
            </a:graphic>
          </wp:inline>
        </w:drawing>
      </w:r>
    </w:p>
    <w:p w:rsidR="007756E1" w:rsidRDefault="007756E1">
      <w:pPr>
        <w:spacing w:line="360" w:lineRule="auto"/>
        <w:ind w:firstLine="567"/>
        <w:jc w:val="both"/>
        <w:rPr>
          <w:rFonts w:ascii="Arial" w:hAnsi="Arial" w:cs="Arial"/>
          <w:sz w:val="24"/>
          <w:szCs w:val="24"/>
          <w:lang w:val="az-Latn-AZ"/>
        </w:rPr>
      </w:pPr>
    </w:p>
    <w:p w:rsidR="007756E1" w:rsidRDefault="007756E1">
      <w:pPr>
        <w:spacing w:line="360" w:lineRule="auto"/>
        <w:ind w:firstLine="567"/>
        <w:jc w:val="both"/>
        <w:rPr>
          <w:rFonts w:ascii="Arial" w:hAnsi="Arial" w:cs="Arial"/>
          <w:sz w:val="24"/>
          <w:szCs w:val="24"/>
          <w:lang w:val="az-Latn-AZ"/>
        </w:rPr>
      </w:pPr>
    </w:p>
    <w:p w:rsidR="007756E1" w:rsidRDefault="007756E1">
      <w:pPr>
        <w:spacing w:line="360" w:lineRule="auto"/>
        <w:ind w:firstLine="567"/>
        <w:jc w:val="both"/>
        <w:rPr>
          <w:rFonts w:ascii="Arial" w:hAnsi="Arial" w:cs="Arial"/>
          <w:sz w:val="24"/>
          <w:szCs w:val="24"/>
          <w:lang w:val="az-Latn-AZ"/>
        </w:rPr>
      </w:pPr>
    </w:p>
    <w:p w:rsidR="007756E1" w:rsidRDefault="00F47D67">
      <w:pPr>
        <w:pStyle w:val="ad"/>
        <w:spacing w:line="360" w:lineRule="auto"/>
        <w:ind w:right="99"/>
        <w:rPr>
          <w:rFonts w:ascii="Arial" w:hAnsi="Arial" w:cs="Arial"/>
          <w:b/>
          <w:bCs/>
          <w:sz w:val="24"/>
          <w:szCs w:val="24"/>
          <w:u w:val="single"/>
          <w:lang w:val="az-Latn-AZ"/>
        </w:rPr>
      </w:pPr>
      <w:r>
        <w:rPr>
          <w:rFonts w:ascii="Arial" w:hAnsi="Arial" w:cs="Arial"/>
          <w:b/>
          <w:bCs/>
          <w:sz w:val="24"/>
          <w:szCs w:val="24"/>
          <w:u w:val="single"/>
          <w:lang w:val="az-Latn-AZ"/>
        </w:rPr>
        <w:lastRenderedPageBreak/>
        <w:t>Bölmə 1.</w:t>
      </w:r>
      <w:r>
        <w:rPr>
          <w:rFonts w:ascii="Arial" w:hAnsi="Arial" w:cs="Arial"/>
          <w:sz w:val="24"/>
          <w:szCs w:val="24"/>
          <w:u w:val="single"/>
          <w:lang w:val="az-Latn-AZ"/>
        </w:rPr>
        <w:t xml:space="preserve"> </w:t>
      </w:r>
      <w:r>
        <w:rPr>
          <w:rFonts w:ascii="Arial" w:hAnsi="Arial" w:cs="Arial"/>
          <w:b/>
          <w:bCs/>
          <w:sz w:val="24"/>
          <w:szCs w:val="24"/>
          <w:u w:val="single"/>
          <w:lang w:val="az-Latn-AZ"/>
        </w:rPr>
        <w:t>Vergi ödəyicisi haqqında ümumi məlumat</w:t>
      </w:r>
    </w:p>
    <w:p w:rsidR="007756E1" w:rsidRDefault="007756E1">
      <w:pPr>
        <w:spacing w:line="360" w:lineRule="auto"/>
        <w:ind w:firstLine="567"/>
        <w:jc w:val="both"/>
        <w:rPr>
          <w:rFonts w:ascii="Arial" w:hAnsi="Arial" w:cs="Arial"/>
          <w:sz w:val="24"/>
          <w:szCs w:val="24"/>
          <w:lang w:val="az-Latn-AZ"/>
        </w:rPr>
      </w:pPr>
    </w:p>
    <w:p w:rsidR="007756E1" w:rsidRDefault="00F47D67">
      <w:pPr>
        <w:spacing w:line="360" w:lineRule="auto"/>
        <w:ind w:firstLine="567"/>
        <w:jc w:val="both"/>
        <w:rPr>
          <w:rFonts w:ascii="Arial" w:hAnsi="Arial" w:cs="Arial"/>
          <w:sz w:val="24"/>
          <w:szCs w:val="24"/>
          <w:lang w:val="az-Latn-AZ"/>
        </w:rPr>
      </w:pPr>
      <w:r>
        <w:rPr>
          <w:rFonts w:ascii="Arial" w:hAnsi="Arial" w:cs="Arial"/>
          <w:sz w:val="24"/>
          <w:szCs w:val="24"/>
          <w:lang w:val="az-Latn-AZ"/>
        </w:rPr>
        <w:t>Bəyannamənin “</w:t>
      </w:r>
      <w:r>
        <w:rPr>
          <w:rFonts w:ascii="Arial" w:hAnsi="Arial" w:cs="Arial"/>
          <w:b/>
          <w:sz w:val="24"/>
          <w:szCs w:val="24"/>
          <w:lang w:val="az-Latn-AZ"/>
        </w:rPr>
        <w:t>Vergi ödəyicisi haqqında ümumi məlumatlar”</w:t>
      </w:r>
      <w:r>
        <w:rPr>
          <w:rFonts w:ascii="Arial" w:hAnsi="Arial" w:cs="Arial"/>
          <w:sz w:val="24"/>
          <w:szCs w:val="24"/>
          <w:lang w:val="az-Latn-AZ"/>
        </w:rPr>
        <w:t xml:space="preserve"> adlanan </w:t>
      </w:r>
      <w:r>
        <w:rPr>
          <w:rFonts w:ascii="Arial" w:hAnsi="Arial" w:cs="Arial"/>
          <w:b/>
          <w:sz w:val="24"/>
          <w:szCs w:val="24"/>
          <w:lang w:val="az-Latn-AZ"/>
        </w:rPr>
        <w:t>1 nömrəli Bölməsi</w:t>
      </w:r>
      <w:r>
        <w:rPr>
          <w:rFonts w:ascii="Arial" w:hAnsi="Arial" w:cs="Arial"/>
          <w:sz w:val="24"/>
          <w:szCs w:val="24"/>
          <w:lang w:val="az-Latn-AZ"/>
        </w:rPr>
        <w:t xml:space="preserve">ndə ödəyicinin bu bəyannamənin aid olduğu hesabat dövrü üçün fəaliyyəti ilə bağlı ümumi göstəricilər qeyd olunur. </w:t>
      </w:r>
    </w:p>
    <w:p w:rsidR="007756E1" w:rsidRDefault="00F47D67">
      <w:pPr>
        <w:spacing w:line="360" w:lineRule="auto"/>
        <w:ind w:firstLine="567"/>
        <w:jc w:val="both"/>
        <w:rPr>
          <w:rFonts w:ascii="Arial" w:hAnsi="Arial" w:cs="Arial"/>
          <w:sz w:val="24"/>
          <w:szCs w:val="24"/>
          <w:lang w:val="az-Latn-AZ"/>
        </w:rPr>
      </w:pPr>
      <w:r>
        <w:rPr>
          <w:rFonts w:ascii="Arial" w:hAnsi="Arial" w:cs="Arial"/>
          <w:b/>
          <w:sz w:val="24"/>
          <w:szCs w:val="24"/>
          <w:lang w:val="az-Latn-AZ"/>
        </w:rPr>
        <w:t>1 nömrəli</w:t>
      </w:r>
      <w:r>
        <w:rPr>
          <w:rFonts w:ascii="Arial" w:hAnsi="Arial" w:cs="Arial"/>
          <w:sz w:val="24"/>
          <w:szCs w:val="24"/>
          <w:lang w:val="az-Latn-AZ"/>
        </w:rPr>
        <w:t xml:space="preserve"> “</w:t>
      </w:r>
      <w:r>
        <w:rPr>
          <w:rFonts w:ascii="Arial" w:hAnsi="Arial" w:cs="Arial"/>
          <w:b/>
          <w:sz w:val="24"/>
          <w:szCs w:val="24"/>
          <w:lang w:val="az-Latn-AZ"/>
        </w:rPr>
        <w:t>VÖEN</w:t>
      </w:r>
      <w:r>
        <w:rPr>
          <w:rFonts w:ascii="Arial" w:hAnsi="Arial" w:cs="Arial"/>
          <w:sz w:val="24"/>
          <w:szCs w:val="24"/>
          <w:lang w:val="az-Latn-AZ"/>
        </w:rPr>
        <w:t xml:space="preserve">” adlı 10-xanalıq sətirdə vergi </w:t>
      </w:r>
      <w:proofErr w:type="spellStart"/>
      <w:r>
        <w:rPr>
          <w:rFonts w:ascii="Arial" w:hAnsi="Arial" w:cs="Arial"/>
          <w:sz w:val="24"/>
          <w:szCs w:val="24"/>
          <w:lang w:val="az-Latn-AZ"/>
        </w:rPr>
        <w:t>ödəyicisinin</w:t>
      </w:r>
      <w:proofErr w:type="spellEnd"/>
      <w:r>
        <w:rPr>
          <w:rFonts w:ascii="Arial" w:hAnsi="Arial" w:cs="Arial"/>
          <w:sz w:val="24"/>
          <w:szCs w:val="24"/>
          <w:lang w:val="az-Latn-AZ"/>
        </w:rPr>
        <w:t xml:space="preserve"> VÖEN-i qeyd olunur. </w:t>
      </w:r>
    </w:p>
    <w:p w:rsidR="007756E1" w:rsidRDefault="00F47D67">
      <w:pPr>
        <w:spacing w:line="360" w:lineRule="auto"/>
        <w:ind w:firstLine="567"/>
        <w:jc w:val="both"/>
        <w:rPr>
          <w:rFonts w:ascii="Arial" w:hAnsi="Arial" w:cs="Arial"/>
          <w:i/>
          <w:sz w:val="24"/>
          <w:szCs w:val="24"/>
          <w:lang w:val="az-Latn-AZ"/>
        </w:rPr>
      </w:pPr>
      <w:r>
        <w:rPr>
          <w:rFonts w:ascii="Arial" w:hAnsi="Arial" w:cs="Arial"/>
          <w:b/>
          <w:i/>
          <w:sz w:val="24"/>
          <w:szCs w:val="24"/>
          <w:lang w:val="az-Latn-AZ"/>
        </w:rPr>
        <w:t xml:space="preserve">Misal: </w:t>
      </w:r>
      <w:r>
        <w:rPr>
          <w:rFonts w:ascii="Arial" w:hAnsi="Arial" w:cs="Arial"/>
          <w:i/>
          <w:sz w:val="24"/>
          <w:szCs w:val="24"/>
          <w:lang w:val="az-Latn-AZ"/>
        </w:rPr>
        <w:t xml:space="preserve">Vergi </w:t>
      </w:r>
      <w:proofErr w:type="spellStart"/>
      <w:r>
        <w:rPr>
          <w:rFonts w:ascii="Arial" w:hAnsi="Arial" w:cs="Arial"/>
          <w:i/>
          <w:sz w:val="24"/>
          <w:szCs w:val="24"/>
          <w:lang w:val="az-Latn-AZ"/>
        </w:rPr>
        <w:t>ödəyicisinin</w:t>
      </w:r>
      <w:proofErr w:type="spellEnd"/>
      <w:r>
        <w:rPr>
          <w:rFonts w:ascii="Arial" w:hAnsi="Arial" w:cs="Arial"/>
          <w:i/>
          <w:sz w:val="24"/>
          <w:szCs w:val="24"/>
          <w:lang w:val="az-Latn-AZ"/>
        </w:rPr>
        <w:t xml:space="preserve"> </w:t>
      </w:r>
      <w:r>
        <w:rPr>
          <w:rFonts w:ascii="Arial" w:hAnsi="Arial" w:cs="Arial"/>
          <w:b/>
          <w:i/>
          <w:sz w:val="24"/>
          <w:szCs w:val="24"/>
          <w:lang w:val="az-Latn-AZ"/>
        </w:rPr>
        <w:t>1500315641</w:t>
      </w:r>
      <w:r>
        <w:rPr>
          <w:rFonts w:ascii="Arial" w:hAnsi="Arial" w:cs="Arial"/>
          <w:i/>
          <w:sz w:val="24"/>
          <w:szCs w:val="24"/>
          <w:lang w:val="az-Latn-AZ"/>
        </w:rPr>
        <w:t xml:space="preserve"> saylı VÖEN-i bu qaydada yazılır:</w:t>
      </w:r>
      <w:bookmarkStart w:id="1" w:name="_MON_1311010125"/>
      <w:bookmarkStart w:id="2" w:name="_MON_1311010139"/>
      <w:bookmarkStart w:id="3" w:name="_MON_1311009706"/>
      <w:bookmarkStart w:id="4" w:name="_MON_1311009721"/>
      <w:bookmarkStart w:id="5" w:name="_MON_1311009755"/>
      <w:bookmarkStart w:id="6" w:name="_MON_1311009790"/>
      <w:bookmarkEnd w:id="1"/>
      <w:bookmarkEnd w:id="2"/>
      <w:bookmarkEnd w:id="3"/>
      <w:bookmarkEnd w:id="4"/>
      <w:bookmarkEnd w:id="5"/>
      <w:bookmarkEnd w:id="6"/>
    </w:p>
    <w:p w:rsidR="007756E1" w:rsidRDefault="00F47D67">
      <w:pPr>
        <w:pStyle w:val="ad"/>
        <w:spacing w:line="360" w:lineRule="auto"/>
        <w:ind w:right="99"/>
        <w:rPr>
          <w:rFonts w:ascii="Arial" w:hAnsi="Arial" w:cs="Arial"/>
          <w:sz w:val="24"/>
          <w:szCs w:val="24"/>
          <w:lang w:val="az-Latn-AZ"/>
        </w:rPr>
      </w:pPr>
      <w:r>
        <w:rPr>
          <w:noProof/>
          <w:lang w:eastAsia="en-US"/>
        </w:rPr>
        <mc:AlternateContent>
          <mc:Choice Requires="wps">
            <w:drawing>
              <wp:anchor distT="0" distB="0" distL="0" distR="0" simplePos="0" relativeHeight="53" behindDoc="0" locked="0" layoutInCell="0" allowOverlap="1" wp14:anchorId="05F3D896">
                <wp:simplePos x="0" y="0"/>
                <wp:positionH relativeFrom="column">
                  <wp:posOffset>635</wp:posOffset>
                </wp:positionH>
                <wp:positionV relativeFrom="paragraph">
                  <wp:posOffset>635</wp:posOffset>
                </wp:positionV>
                <wp:extent cx="635635" cy="635635"/>
                <wp:effectExtent l="0" t="0" r="0" b="0"/>
                <wp:wrapNone/>
                <wp:docPr id="2" name="_x0000_tole_rId3"/>
                <wp:cNvGraphicFramePr/>
                <a:graphic xmlns:a="http://schemas.openxmlformats.org/drawingml/2006/main">
                  <a:graphicData uri="http://schemas.microsoft.com/office/word/2010/wordprocessingShape">
                    <wps:wsp>
                      <wps:cNvSpPr/>
                      <wps:spPr>
                        <a:xfrm>
                          <a:off x="0" y="0"/>
                          <a:ext cx="635760" cy="63576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1FC5348C" id="_x0000_tole_rId3" o:spid="_x0000_s1026" style="position:absolute;margin-left:.05pt;margin-top:.05pt;width:50.05pt;height:50.05pt;z-index:5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yIdvAEAANIDAAAOAAAAZHJzL2Uyb0RvYy54bWysU01v2zAMvQ/ofxB0X+ymWDYYcXpY0WHA&#10;sBVrew4UmYoF6AuUFjv/fpTsuu126rAcFIrUe+Qj6e31aA07AUbtXcsvVzVn4KTvtDu2/PHh9v0n&#10;zmISrhPGO2j5GSK/3l282w6hgbXvvekAGZG42Ayh5X1KoamqKHuwIq58AEdB5dGKRFc8Vh2Kgdit&#10;qdZ1vakGj11ALyFG8t5MQb4r/EqBTD+UipCYaTnVlsqJ5Tzks9ptRXNEEXot5zLEP1RhhXaUdKG6&#10;EUmwX6j/orJaoo9epZX0tvJKaQlFA6m5rP9Qc9+LAEULNSeGpU3x/9HK76c7ZLpr+ZozJyyNaD/W&#10;9Nsnb2CPX7ur3KMhxIae3oc7nG+RzCx4VGjzP0lhY+nreekrjIlJcm6uPnzcUPclhWabWKpncMCY&#10;voC3LBstRxpb6aY4fYtpevr0JOdy/lYbQ37RGMeGnO+Vm5iNowS56qnOYqWzgQnzExRpLuVmR5R4&#10;PHw2yKbFoM2lYp/Wo5ARID9UlPaN2BmS0VD28Y34BVTye5cWvNXOYx7OpHNSl4UefHcucyoBWpzS&#10;63nJ82a+vBf486e4+w0AAP//AwBQSwMEFAAGAAgAAAAhAGt2X2vVAAAABQEAAA8AAABkcnMvZG93&#10;bnJldi54bWxMjsFqwzAQRO+F/IPYQm+NVBNKcSyHUAiF3pIW4qMibS0TaWUsxXH+vnIptJdhh1lm&#10;XrWZvGMjDrELJOFpKYAh6WA6aiV8fuweX4DFpMgoFwgl3DDCpl7cVao04Up7HA+pZbmEYqkk2JT6&#10;kvOoLXoVl6FHytlXGLxK2Q4tN4O65nLveCHEM/eqo7xgVY+vFvX5cPEStmNTHJv2zbjm/bzaWx2b&#10;Y9JSPtxP2zWwhFP6e4YZP6NDnZlO4UImMjd7ln50zoQogJ1+D15X/D99/Q0AAP//AwBQSwECLQAU&#10;AAYACAAAACEAtoM4kv4AAADhAQAAEwAAAAAAAAAAAAAAAAAAAAAAW0NvbnRlbnRfVHlwZXNdLnht&#10;bFBLAQItABQABgAIAAAAIQA4/SH/1gAAAJQBAAALAAAAAAAAAAAAAAAAAC8BAABfcmVscy8ucmVs&#10;c1BLAQItABQABgAIAAAAIQDDoyIdvAEAANIDAAAOAAAAAAAAAAAAAAAAAC4CAABkcnMvZTJvRG9j&#10;LnhtbFBLAQItABQABgAIAAAAIQBrdl9r1QAAAAUBAAAPAAAAAAAAAAAAAAAAABYEAABkcnMvZG93&#10;bnJldi54bWxQSwUGAAAAAAQABADzAAAAGAUAAAAA&#10;" o:allowincell="f" filled="f" stroked="f" strokeweight="0"/>
            </w:pict>
          </mc:Fallback>
        </mc:AlternateContent>
      </w:r>
      <w:r>
        <w:t xml:space="preserve"> </w:t>
      </w:r>
      <w:r>
        <w:rPr>
          <w:noProof/>
          <w:lang w:eastAsia="en-US"/>
        </w:rPr>
        <w:drawing>
          <wp:inline distT="0" distB="0" distL="0" distR="0">
            <wp:extent cx="3914775" cy="314325"/>
            <wp:effectExtent l="0" t="0" r="0" b="0"/>
            <wp:docPr id="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3"/>
                    <pic:cNvPicPr>
                      <a:picLocks noChangeAspect="1" noChangeArrowheads="1"/>
                    </pic:cNvPicPr>
                  </pic:nvPicPr>
                  <pic:blipFill>
                    <a:blip r:embed="rId8"/>
                    <a:stretch>
                      <a:fillRect/>
                    </a:stretch>
                  </pic:blipFill>
                  <pic:spPr bwMode="auto">
                    <a:xfrm>
                      <a:off x="0" y="0"/>
                      <a:ext cx="3914775" cy="314325"/>
                    </a:xfrm>
                    <a:prstGeom prst="rect">
                      <a:avLst/>
                    </a:prstGeom>
                  </pic:spPr>
                </pic:pic>
              </a:graphicData>
            </a:graphic>
          </wp:inline>
        </w:drawing>
      </w:r>
    </w:p>
    <w:p w:rsidR="007756E1" w:rsidRDefault="007756E1">
      <w:pPr>
        <w:spacing w:line="360" w:lineRule="auto"/>
        <w:jc w:val="both"/>
        <w:rPr>
          <w:rFonts w:ascii="Arial" w:hAnsi="Arial" w:cs="Arial"/>
          <w:b/>
          <w:sz w:val="24"/>
          <w:szCs w:val="24"/>
          <w:lang w:val="az-Latn-AZ"/>
        </w:rPr>
      </w:pPr>
    </w:p>
    <w:p w:rsidR="007756E1" w:rsidRDefault="00F47D67">
      <w:pPr>
        <w:spacing w:line="360" w:lineRule="auto"/>
        <w:ind w:firstLine="567"/>
        <w:jc w:val="both"/>
        <w:rPr>
          <w:rFonts w:ascii="Arial" w:hAnsi="Arial" w:cs="Arial"/>
          <w:sz w:val="24"/>
          <w:szCs w:val="24"/>
          <w:lang w:val="az-Latn-AZ"/>
        </w:rPr>
      </w:pPr>
      <w:r>
        <w:rPr>
          <w:rFonts w:ascii="Arial" w:hAnsi="Arial" w:cs="Arial"/>
          <w:b/>
          <w:sz w:val="24"/>
          <w:szCs w:val="24"/>
          <w:lang w:val="az-Latn-AZ"/>
        </w:rPr>
        <w:t xml:space="preserve">2 nömrəli </w:t>
      </w:r>
      <w:r>
        <w:rPr>
          <w:rFonts w:ascii="Arial" w:hAnsi="Arial" w:cs="Arial"/>
          <w:sz w:val="24"/>
          <w:szCs w:val="24"/>
          <w:lang w:val="az-Latn-AZ"/>
        </w:rPr>
        <w:t>“</w:t>
      </w:r>
      <w:r>
        <w:rPr>
          <w:rFonts w:ascii="Arial" w:hAnsi="Arial" w:cs="Arial"/>
          <w:b/>
          <w:sz w:val="24"/>
          <w:szCs w:val="24"/>
          <w:lang w:val="az-Latn-AZ"/>
        </w:rPr>
        <w:t xml:space="preserve">Vergi </w:t>
      </w:r>
      <w:proofErr w:type="spellStart"/>
      <w:r>
        <w:rPr>
          <w:rFonts w:ascii="Arial" w:hAnsi="Arial" w:cs="Arial"/>
          <w:b/>
          <w:sz w:val="24"/>
          <w:szCs w:val="24"/>
          <w:lang w:val="az-Latn-AZ"/>
        </w:rPr>
        <w:t>ödəyicisinin</w:t>
      </w:r>
      <w:proofErr w:type="spellEnd"/>
      <w:r>
        <w:rPr>
          <w:rFonts w:ascii="Arial" w:hAnsi="Arial" w:cs="Arial"/>
          <w:b/>
          <w:sz w:val="24"/>
          <w:szCs w:val="24"/>
          <w:lang w:val="az-Latn-AZ"/>
        </w:rPr>
        <w:t xml:space="preserve"> tam adı</w:t>
      </w:r>
      <w:r>
        <w:rPr>
          <w:rFonts w:ascii="Arial" w:hAnsi="Arial" w:cs="Arial"/>
          <w:sz w:val="24"/>
          <w:szCs w:val="24"/>
          <w:lang w:val="az-Latn-AZ"/>
        </w:rPr>
        <w:t xml:space="preserve">” xanalarında vergi ödəyicisi fiziki şəxs olduğu halda, onun adı, soyadı və atasının adı, hüquqi şəxs olduqda isə, onun tam hüquqi adı qeyd olunur. </w:t>
      </w:r>
    </w:p>
    <w:p w:rsidR="007756E1" w:rsidRDefault="00F47D67">
      <w:pPr>
        <w:spacing w:line="360" w:lineRule="auto"/>
        <w:ind w:firstLine="567"/>
        <w:jc w:val="both"/>
        <w:rPr>
          <w:rFonts w:ascii="Arial" w:hAnsi="Arial" w:cs="Arial"/>
          <w:sz w:val="24"/>
          <w:szCs w:val="24"/>
          <w:lang w:val="az-Latn-AZ"/>
        </w:rPr>
      </w:pPr>
      <w:r>
        <w:rPr>
          <w:rFonts w:ascii="Arial" w:hAnsi="Arial" w:cs="Arial"/>
          <w:b/>
          <w:i/>
          <w:sz w:val="24"/>
          <w:szCs w:val="24"/>
          <w:lang w:val="az-Latn-AZ"/>
        </w:rPr>
        <w:t xml:space="preserve">Misal: </w:t>
      </w:r>
      <w:r>
        <w:rPr>
          <w:rFonts w:ascii="Arial" w:hAnsi="Arial" w:cs="Arial"/>
          <w:i/>
          <w:sz w:val="24"/>
          <w:szCs w:val="24"/>
          <w:lang w:val="az-Latn-AZ"/>
        </w:rPr>
        <w:t xml:space="preserve">Bəyannamə </w:t>
      </w:r>
      <w:r>
        <w:rPr>
          <w:rFonts w:ascii="Arial" w:hAnsi="Arial" w:cs="Arial"/>
          <w:b/>
          <w:i/>
          <w:sz w:val="24"/>
          <w:szCs w:val="24"/>
          <w:lang w:val="az-Latn-AZ"/>
        </w:rPr>
        <w:t>“İnkişaf” Məhdud Məsuliyyətli Cəmiyyəti</w:t>
      </w:r>
      <w:r>
        <w:rPr>
          <w:rFonts w:ascii="Arial" w:hAnsi="Arial" w:cs="Arial"/>
          <w:i/>
          <w:sz w:val="24"/>
          <w:szCs w:val="24"/>
          <w:lang w:val="az-Latn-AZ"/>
        </w:rPr>
        <w:t xml:space="preserve"> tərəfindən təqdim edilərsə, müvafiq xanalarda vergi </w:t>
      </w:r>
      <w:proofErr w:type="spellStart"/>
      <w:r>
        <w:rPr>
          <w:rFonts w:ascii="Arial" w:hAnsi="Arial" w:cs="Arial"/>
          <w:i/>
          <w:sz w:val="24"/>
          <w:szCs w:val="24"/>
          <w:lang w:val="az-Latn-AZ"/>
        </w:rPr>
        <w:t>ödəyicisinin</w:t>
      </w:r>
      <w:proofErr w:type="spellEnd"/>
      <w:r>
        <w:rPr>
          <w:rFonts w:ascii="Arial" w:hAnsi="Arial" w:cs="Arial"/>
          <w:i/>
          <w:sz w:val="24"/>
          <w:szCs w:val="24"/>
          <w:lang w:val="az-Latn-AZ"/>
        </w:rPr>
        <w:t xml:space="preserve"> adı bu qaydada yazılır:</w:t>
      </w:r>
      <w:bookmarkStart w:id="7" w:name="_MON_1311010447"/>
      <w:bookmarkStart w:id="8" w:name="_MON_1311010454"/>
      <w:bookmarkStart w:id="9" w:name="_MON_1311010340"/>
      <w:bookmarkStart w:id="10" w:name="_MON_1311010399"/>
      <w:bookmarkStart w:id="11" w:name="_MON_1311010408"/>
      <w:bookmarkStart w:id="12" w:name="_MON_1311010426"/>
      <w:bookmarkEnd w:id="7"/>
      <w:bookmarkEnd w:id="8"/>
      <w:bookmarkEnd w:id="9"/>
      <w:bookmarkEnd w:id="10"/>
      <w:bookmarkEnd w:id="11"/>
      <w:bookmarkEnd w:id="12"/>
    </w:p>
    <w:p w:rsidR="007756E1" w:rsidRDefault="00F47D67">
      <w:pPr>
        <w:pStyle w:val="ad"/>
        <w:spacing w:line="360" w:lineRule="auto"/>
        <w:ind w:right="-1"/>
        <w:rPr>
          <w:lang w:val="az-Latn-AZ"/>
        </w:rPr>
      </w:pPr>
      <w:r>
        <w:rPr>
          <w:noProof/>
          <w:lang w:eastAsia="en-US"/>
        </w:rPr>
        <mc:AlternateContent>
          <mc:Choice Requires="wps">
            <w:drawing>
              <wp:anchor distT="0" distB="0" distL="0" distR="0" simplePos="0" relativeHeight="54" behindDoc="0" locked="0" layoutInCell="0" allowOverlap="1" wp14:anchorId="470E080A">
                <wp:simplePos x="0" y="0"/>
                <wp:positionH relativeFrom="column">
                  <wp:posOffset>635</wp:posOffset>
                </wp:positionH>
                <wp:positionV relativeFrom="paragraph">
                  <wp:posOffset>635</wp:posOffset>
                </wp:positionV>
                <wp:extent cx="635635" cy="635635"/>
                <wp:effectExtent l="0" t="0" r="0" b="0"/>
                <wp:wrapNone/>
                <wp:docPr id="4" name="_x0000_tole_rId5"/>
                <wp:cNvGraphicFramePr/>
                <a:graphic xmlns:a="http://schemas.openxmlformats.org/drawingml/2006/main">
                  <a:graphicData uri="http://schemas.microsoft.com/office/word/2010/wordprocessingShape">
                    <wps:wsp>
                      <wps:cNvSpPr/>
                      <wps:spPr>
                        <a:xfrm>
                          <a:off x="0" y="0"/>
                          <a:ext cx="635760" cy="63576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552B4C76" id="_x0000_tole_rId5" o:spid="_x0000_s1026" style="position:absolute;margin-left:.05pt;margin-top:.05pt;width:50.05pt;height:50.05pt;z-index:5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TisvQEAANIDAAAOAAAAZHJzL2Uyb0RvYy54bWysU01v2zAMvQ/YfxB0X+x2azYYcXpY0WLA&#10;sBXreg4UmYoF6AuUFjv/fpTsumt7arEcFIrUe+Qj6c3laA07AkbtXcvPVjVn4KTvtDu0/P739Ycv&#10;nMUkXCeMd9DyE0R+uX3/bjOEBs59700HyIjExWYILe9TCk1VRdmDFXHlAzgKKo9WJLrioepQDMRu&#10;TXVe1+tq8NgF9BJiJO/VFOTbwq8UyPRTqQiJmZZTbamcWM59PqvtRjQHFKHXci5DvKEKK7SjpAvV&#10;lUiC/UH9gspqiT56lVbS28orpSUUDaTmrH6m5q4XAYoWak4MS5vi/6OVP463yHTX8k+cOWFpRLux&#10;pt8ueQM7/NZd5B4NITb09C7c4nyLZGbBo0Kb/0kKG0tfT0tfYUxMknP98eLzmrovKTTbxFI9ggPG&#10;dAPesmy0HGlspZvi+D2m6enDk5zL+WttDPlFYxwbcr4nbmI2jhLkqqc6i5VOBibML1CkuZSbHVHi&#10;Yf/VIJsWgzaXin1Yj0JGgPxQUdpXYmdIRkPZx1fiF1DJ711a8FY7j3k4k85JXRa6992pzKkEaHFK&#10;r+clz5v5773AHz/F7V8AAAD//wMAUEsDBBQABgAIAAAAIQBrdl9r1QAAAAUBAAAPAAAAZHJzL2Rv&#10;d25yZXYueG1sTI7BasMwEETvhfyD2EJvjVQTSnEsh1AIhd6SFuKjIm0tE2llLMVx/r5yKbSXYYdZ&#10;Zl61mbxjIw6xCyThaSmAIelgOmolfH7sHl+AxaTIKBcIJdwwwqZe3FWqNOFKexwPqWW5hGKpJNiU&#10;+pLzqC16FZehR8rZVxi8StkOLTeDuuZy73ghxDP3qqO8YFWPrxb1+XDxErZjUxyb9s245v282lsd&#10;m2PSUj7cT9s1sIRT+nuGGT+jQ52ZTuFCJjI3e5Z+dM6EKICdfg9eV/w/ff0NAAD//wMAUEsBAi0A&#10;FAAGAAgAAAAhALaDOJL+AAAA4QEAABMAAAAAAAAAAAAAAAAAAAAAAFtDb250ZW50X1R5cGVzXS54&#10;bWxQSwECLQAUAAYACAAAACEAOP0h/9YAAACUAQAACwAAAAAAAAAAAAAAAAAvAQAAX3JlbHMvLnJl&#10;bHNQSwECLQAUAAYACAAAACEAmAk4rL0BAADSAwAADgAAAAAAAAAAAAAAAAAuAgAAZHJzL2Uyb0Rv&#10;Yy54bWxQSwECLQAUAAYACAAAACEAa3Zfa9UAAAAFAQAADwAAAAAAAAAAAAAAAAAXBAAAZHJzL2Rv&#10;d25yZXYueG1sUEsFBgAAAAAEAAQA8wAAABkFAAAAAA==&#10;" o:allowincell="f" filled="f" stroked="f" strokeweight="0"/>
            </w:pict>
          </mc:Fallback>
        </mc:AlternateContent>
      </w:r>
      <w:r>
        <w:rPr>
          <w:lang w:val="az-Latn-AZ"/>
        </w:rPr>
        <w:t xml:space="preserve"> </w:t>
      </w:r>
      <w:r>
        <w:rPr>
          <w:noProof/>
          <w:lang w:eastAsia="en-US"/>
        </w:rPr>
        <w:drawing>
          <wp:inline distT="0" distB="0" distL="0" distR="0">
            <wp:extent cx="5845810" cy="247650"/>
            <wp:effectExtent l="0" t="0" r="0" b="0"/>
            <wp:docPr id="5"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22"/>
                    <pic:cNvPicPr>
                      <a:picLocks noChangeAspect="1" noChangeArrowheads="1"/>
                    </pic:cNvPicPr>
                  </pic:nvPicPr>
                  <pic:blipFill>
                    <a:blip r:embed="rId9"/>
                    <a:stretch>
                      <a:fillRect/>
                    </a:stretch>
                  </pic:blipFill>
                  <pic:spPr bwMode="auto">
                    <a:xfrm>
                      <a:off x="0" y="0"/>
                      <a:ext cx="5845810" cy="247650"/>
                    </a:xfrm>
                    <a:prstGeom prst="rect">
                      <a:avLst/>
                    </a:prstGeom>
                  </pic:spPr>
                </pic:pic>
              </a:graphicData>
            </a:graphic>
          </wp:inline>
        </w:drawing>
      </w:r>
    </w:p>
    <w:p w:rsidR="007756E1" w:rsidRDefault="00F47D67">
      <w:pPr>
        <w:pStyle w:val="ad"/>
        <w:spacing w:line="360" w:lineRule="auto"/>
        <w:ind w:right="-1" w:firstLine="567"/>
        <w:jc w:val="both"/>
        <w:rPr>
          <w:rFonts w:ascii="Arial" w:hAnsi="Arial" w:cs="Arial"/>
          <w:sz w:val="24"/>
          <w:szCs w:val="24"/>
          <w:lang w:val="az-Latn-AZ"/>
        </w:rPr>
      </w:pPr>
      <w:r>
        <w:rPr>
          <w:rFonts w:ascii="Arial" w:hAnsi="Arial" w:cs="Arial"/>
          <w:b/>
          <w:sz w:val="24"/>
          <w:szCs w:val="24"/>
          <w:lang w:val="az-Latn-AZ"/>
        </w:rPr>
        <w:t xml:space="preserve">3-cü sətrin </w:t>
      </w:r>
      <w:r>
        <w:rPr>
          <w:rFonts w:ascii="Arial" w:hAnsi="Arial" w:cs="Arial"/>
          <w:sz w:val="24"/>
          <w:szCs w:val="24"/>
          <w:lang w:val="az-Latn-AZ"/>
        </w:rPr>
        <w:t>“Telefon nömrəsi (şəhər, rayon, şəhər rayonu)”, “Telefon nömrəsi (mobil)” xanalarında bəyannaməni tərtib edən şəxslə əks əlaqə yaratmaq məqsədilə işlək telefon nömrəsi qeyd edilir. Qeyd edilən xanalarda ən azı bir telefon nömrəsi yazmaq mütləqdir.</w:t>
      </w:r>
    </w:p>
    <w:p w:rsidR="007756E1" w:rsidRDefault="00F47D67">
      <w:pPr>
        <w:pStyle w:val="ad"/>
        <w:spacing w:line="360" w:lineRule="auto"/>
        <w:ind w:right="-2" w:firstLine="567"/>
        <w:jc w:val="both"/>
        <w:rPr>
          <w:rFonts w:ascii="Arial" w:hAnsi="Arial" w:cs="Arial"/>
          <w:sz w:val="24"/>
          <w:szCs w:val="24"/>
          <w:lang w:val="az-Latn-AZ"/>
        </w:rPr>
      </w:pPr>
      <w:r>
        <w:rPr>
          <w:rFonts w:ascii="Arial" w:hAnsi="Arial" w:cs="Arial"/>
          <w:b/>
          <w:sz w:val="24"/>
          <w:szCs w:val="24"/>
          <w:lang w:val="az-Latn-AZ"/>
        </w:rPr>
        <w:t xml:space="preserve">4 nömrəli </w:t>
      </w:r>
      <w:r>
        <w:rPr>
          <w:rFonts w:ascii="Arial" w:hAnsi="Arial" w:cs="Arial"/>
          <w:sz w:val="24"/>
          <w:szCs w:val="24"/>
          <w:lang w:val="az-Latn-AZ"/>
        </w:rPr>
        <w:t>“</w:t>
      </w:r>
      <w:r>
        <w:rPr>
          <w:rFonts w:ascii="Arial" w:hAnsi="Arial" w:cs="Arial"/>
          <w:b/>
          <w:sz w:val="24"/>
          <w:szCs w:val="24"/>
          <w:lang w:val="az-Latn-AZ"/>
        </w:rPr>
        <w:t>Təqdim olunmuş əlavələrin vərəq sayı</w:t>
      </w:r>
      <w:r>
        <w:rPr>
          <w:rFonts w:ascii="Arial" w:hAnsi="Arial" w:cs="Arial"/>
          <w:sz w:val="24"/>
          <w:szCs w:val="24"/>
          <w:lang w:val="az-Latn-AZ"/>
        </w:rPr>
        <w:t xml:space="preserve">” adlı sətrin 3-xanalıq çərçivəsində bəyannamə ilə birlikdə təqdim olunan Əlavələrin vərəqlərinin sayı qeyd olunur. Hesabat ilinin </w:t>
      </w:r>
      <w:r>
        <w:rPr>
          <w:rFonts w:ascii="Arial" w:hAnsi="Arial" w:cs="Arial"/>
          <w:b/>
          <w:sz w:val="24"/>
          <w:szCs w:val="24"/>
          <w:lang w:val="az-Latn-AZ"/>
        </w:rPr>
        <w:t>4-cü rübü,</w:t>
      </w:r>
      <w:r>
        <w:rPr>
          <w:rFonts w:ascii="Arial" w:hAnsi="Arial" w:cs="Arial"/>
          <w:sz w:val="24"/>
          <w:szCs w:val="24"/>
          <w:lang w:val="az-Latn-AZ"/>
        </w:rPr>
        <w:t xml:space="preserve"> </w:t>
      </w:r>
      <w:r>
        <w:rPr>
          <w:rFonts w:ascii="Arial" w:hAnsi="Arial" w:cs="Arial"/>
          <w:b/>
          <w:sz w:val="24"/>
          <w:szCs w:val="24"/>
          <w:lang w:val="az-Latn-AZ"/>
        </w:rPr>
        <w:t>ləğv olma</w:t>
      </w:r>
      <w:r>
        <w:rPr>
          <w:rFonts w:ascii="Arial" w:hAnsi="Arial" w:cs="Arial"/>
          <w:sz w:val="24"/>
          <w:szCs w:val="24"/>
          <w:lang w:val="az-Latn-AZ"/>
        </w:rPr>
        <w:t xml:space="preserve"> və ya bu vergi üzrə</w:t>
      </w:r>
      <w:r>
        <w:rPr>
          <w:rFonts w:ascii="Arial" w:hAnsi="Arial" w:cs="Arial"/>
          <w:b/>
          <w:sz w:val="24"/>
          <w:szCs w:val="24"/>
          <w:lang w:val="az-Latn-AZ"/>
        </w:rPr>
        <w:t xml:space="preserve"> fəaliyyətin </w:t>
      </w:r>
      <w:proofErr w:type="spellStart"/>
      <w:r>
        <w:rPr>
          <w:rFonts w:ascii="Arial" w:hAnsi="Arial" w:cs="Arial"/>
          <w:b/>
          <w:sz w:val="24"/>
          <w:szCs w:val="24"/>
          <w:lang w:val="az-Latn-AZ"/>
        </w:rPr>
        <w:t>dayandırılması</w:t>
      </w:r>
      <w:proofErr w:type="spellEnd"/>
      <w:r>
        <w:rPr>
          <w:rFonts w:ascii="Arial" w:hAnsi="Arial" w:cs="Arial"/>
          <w:b/>
          <w:sz w:val="24"/>
          <w:szCs w:val="24"/>
          <w:lang w:val="az-Latn-AZ"/>
        </w:rPr>
        <w:t xml:space="preserve"> ilə əlaqədar (yekun) bəyannamə Əlavələri</w:t>
      </w:r>
      <w:r>
        <w:rPr>
          <w:rFonts w:ascii="Arial" w:hAnsi="Arial" w:cs="Arial"/>
          <w:sz w:val="24"/>
          <w:szCs w:val="24"/>
          <w:lang w:val="az-Latn-AZ"/>
        </w:rPr>
        <w:t xml:space="preserve"> ilə birlikdə təqdim </w:t>
      </w:r>
      <w:proofErr w:type="spellStart"/>
      <w:r>
        <w:rPr>
          <w:rFonts w:ascii="Arial" w:hAnsi="Arial" w:cs="Arial"/>
          <w:sz w:val="24"/>
          <w:szCs w:val="24"/>
          <w:lang w:val="az-Latn-AZ"/>
        </w:rPr>
        <w:t>edilməlidir</w:t>
      </w:r>
      <w:proofErr w:type="spellEnd"/>
      <w:r>
        <w:rPr>
          <w:rFonts w:ascii="Arial" w:hAnsi="Arial" w:cs="Arial"/>
          <w:sz w:val="24"/>
          <w:szCs w:val="24"/>
          <w:lang w:val="az-Latn-AZ"/>
        </w:rPr>
        <w:t xml:space="preserve">. Digər hallarda isə bəyannamə </w:t>
      </w:r>
      <w:r>
        <w:rPr>
          <w:rFonts w:ascii="Arial" w:hAnsi="Arial" w:cs="Arial"/>
          <w:b/>
          <w:sz w:val="24"/>
          <w:szCs w:val="24"/>
          <w:lang w:val="az-Latn-AZ"/>
        </w:rPr>
        <w:t>2 və 3 nömrəli Əlavələr</w:t>
      </w:r>
      <w:r>
        <w:rPr>
          <w:rFonts w:ascii="Arial" w:hAnsi="Arial" w:cs="Arial"/>
          <w:sz w:val="24"/>
          <w:szCs w:val="24"/>
          <w:lang w:val="az-Latn-AZ"/>
        </w:rPr>
        <w:t xml:space="preserve"> ilə birlikdə təqdim </w:t>
      </w:r>
      <w:proofErr w:type="spellStart"/>
      <w:r>
        <w:rPr>
          <w:rFonts w:ascii="Arial" w:hAnsi="Arial" w:cs="Arial"/>
          <w:sz w:val="24"/>
          <w:szCs w:val="24"/>
          <w:lang w:val="az-Latn-AZ"/>
        </w:rPr>
        <w:t>edilməlidir</w:t>
      </w:r>
      <w:proofErr w:type="spellEnd"/>
      <w:r>
        <w:rPr>
          <w:rFonts w:ascii="Arial" w:hAnsi="Arial" w:cs="Arial"/>
          <w:sz w:val="24"/>
          <w:szCs w:val="24"/>
          <w:lang w:val="az-Latn-AZ"/>
        </w:rPr>
        <w:t>.</w:t>
      </w:r>
    </w:p>
    <w:p w:rsidR="007756E1" w:rsidRDefault="00F47D67">
      <w:pPr>
        <w:spacing w:line="360" w:lineRule="auto"/>
        <w:ind w:firstLine="567"/>
        <w:jc w:val="both"/>
        <w:rPr>
          <w:rFonts w:ascii="Arial" w:hAnsi="Arial" w:cs="Arial"/>
          <w:i/>
          <w:sz w:val="24"/>
          <w:szCs w:val="24"/>
          <w:lang w:val="az-Latn-AZ"/>
        </w:rPr>
      </w:pPr>
      <w:r>
        <w:rPr>
          <w:rFonts w:ascii="Arial" w:hAnsi="Arial" w:cs="Arial"/>
          <w:b/>
          <w:i/>
          <w:sz w:val="24"/>
          <w:szCs w:val="24"/>
          <w:lang w:val="az-Latn-AZ"/>
        </w:rPr>
        <w:t>Misal: “</w:t>
      </w:r>
      <w:r>
        <w:rPr>
          <w:rFonts w:ascii="Arial" w:hAnsi="Arial" w:cs="Arial"/>
          <w:i/>
          <w:sz w:val="24"/>
          <w:szCs w:val="24"/>
          <w:lang w:val="az-Latn-AZ"/>
        </w:rPr>
        <w:t xml:space="preserve">İnkişaf” Məhdud Məsuliyyətli Cəmiyyətinin bəyannamə ilə birlikdə təqdim etdiyi Əlavələr </w:t>
      </w:r>
      <w:r>
        <w:rPr>
          <w:rFonts w:ascii="Arial" w:hAnsi="Arial" w:cs="Arial"/>
          <w:b/>
          <w:i/>
          <w:sz w:val="24"/>
          <w:szCs w:val="24"/>
          <w:lang w:val="az-Latn-AZ"/>
        </w:rPr>
        <w:t>4 vərəq</w:t>
      </w:r>
      <w:r>
        <w:rPr>
          <w:rFonts w:ascii="Arial" w:hAnsi="Arial" w:cs="Arial"/>
          <w:i/>
          <w:sz w:val="24"/>
          <w:szCs w:val="24"/>
          <w:lang w:val="az-Latn-AZ"/>
        </w:rPr>
        <w:t>dən ibarətdirsə, təqdim olunmuş vərəqlərin sayı xanalarda sağdan sola aşağıdakı kimi doldurulur:</w:t>
      </w:r>
      <w:bookmarkStart w:id="13" w:name="_MON_1311011307"/>
      <w:bookmarkStart w:id="14" w:name="_MON_1311011338"/>
      <w:bookmarkEnd w:id="13"/>
      <w:bookmarkEnd w:id="14"/>
    </w:p>
    <w:p w:rsidR="007756E1" w:rsidRDefault="00F47D67">
      <w:pPr>
        <w:pStyle w:val="ad"/>
        <w:spacing w:line="360" w:lineRule="auto"/>
        <w:ind w:right="99"/>
        <w:rPr>
          <w:rFonts w:ascii="Arial" w:hAnsi="Arial" w:cs="Arial"/>
          <w:sz w:val="24"/>
          <w:szCs w:val="24"/>
          <w:highlight w:val="yellow"/>
          <w:lang w:val="az-Latn-AZ"/>
        </w:rPr>
      </w:pPr>
      <w:r>
        <w:rPr>
          <w:noProof/>
          <w:lang w:eastAsia="en-US"/>
        </w:rPr>
        <mc:AlternateContent>
          <mc:Choice Requires="wps">
            <w:drawing>
              <wp:anchor distT="0" distB="0" distL="0" distR="0" simplePos="0" relativeHeight="55" behindDoc="0" locked="0" layoutInCell="0" allowOverlap="1" wp14:anchorId="69257A55">
                <wp:simplePos x="0" y="0"/>
                <wp:positionH relativeFrom="column">
                  <wp:posOffset>635</wp:posOffset>
                </wp:positionH>
                <wp:positionV relativeFrom="paragraph">
                  <wp:posOffset>635</wp:posOffset>
                </wp:positionV>
                <wp:extent cx="635635" cy="635635"/>
                <wp:effectExtent l="0" t="0" r="0" b="0"/>
                <wp:wrapNone/>
                <wp:docPr id="6" name="_x0000_tole_rId7"/>
                <wp:cNvGraphicFramePr/>
                <a:graphic xmlns:a="http://schemas.openxmlformats.org/drawingml/2006/main">
                  <a:graphicData uri="http://schemas.microsoft.com/office/word/2010/wordprocessingShape">
                    <wps:wsp>
                      <wps:cNvSpPr/>
                      <wps:spPr>
                        <a:xfrm>
                          <a:off x="0" y="0"/>
                          <a:ext cx="635760" cy="63576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7FDBEEE7" id="_x0000_tole_rId7" o:spid="_x0000_s1026" style="position:absolute;margin-left:.05pt;margin-top:.05pt;width:50.05pt;height:50.05pt;z-index:5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DHDvAEAANIDAAAOAAAAZHJzL2Uyb0RvYy54bWysU01v2zAMvQ/ofxB0b+x2WDoYcXpY0WLA&#10;sBVrdw4UmYoF6AuUFjv/fpTsut12atEcFIrUe+Qj6c31aA07AkbtXcsvVjVn4KTvtDu0/Nfj7fln&#10;zmISrhPGO2j5CSK/3p592AyhgUvfe9MBMiJxsRlCy/uUQlNVUfZgRVz5AI6CyqMVia54qDoUA7Fb&#10;U13W9boaPHYBvYQYyXszBfm28CsFMv1QKkJipuVUWyonlnOfz2q7Ec0BRei1nMsQb6jCCu0o6UJ1&#10;I5Jgv1H/R2W1RB+9SivpbeWV0hKKBlJzUf+j5qEXAYoWak4MS5vi+9HK78d7ZLpr+ZozJyyNaDfW&#10;9Nslb2CHX7ur3KMhxIaePoR7nG+RzCx4VGjzP0lhY+nraekrjIlJcq4/frpaU/clhWabWKpncMCY&#10;7sBblo2WI42tdFMcv8U0PX16knM5f6uNIb9ojGNDzveXm5iNowS56qnOYqWTgQnzExRpLuVmR5R4&#10;2H8xyKbFoM2lYp/Wo5ARID9UlPaV2BmS0VD28ZX4BVTye5cWvNXOYx7OpHNSl4XufXcqcyoBWpzS&#10;63nJ82a+vBf486e4/QMAAP//AwBQSwMEFAAGAAgAAAAhAGt2X2vVAAAABQEAAA8AAABkcnMvZG93&#10;bnJldi54bWxMjsFqwzAQRO+F/IPYQm+NVBNKcSyHUAiF3pIW4qMibS0TaWUsxXH+vnIptJdhh1lm&#10;XrWZvGMjDrELJOFpKYAh6WA6aiV8fuweX4DFpMgoFwgl3DDCpl7cVao04Up7HA+pZbmEYqkk2JT6&#10;kvOoLXoVl6FHytlXGLxK2Q4tN4O65nLveCHEM/eqo7xgVY+vFvX5cPEStmNTHJv2zbjm/bzaWx2b&#10;Y9JSPtxP2zWwhFP6e4YZP6NDnZlO4UImMjd7ln50zoQogJ1+D15X/D99/Q0AAP//AwBQSwECLQAU&#10;AAYACAAAACEAtoM4kv4AAADhAQAAEwAAAAAAAAAAAAAAAAAAAAAAW0NvbnRlbnRfVHlwZXNdLnht&#10;bFBLAQItABQABgAIAAAAIQA4/SH/1gAAAJQBAAALAAAAAAAAAAAAAAAAAC8BAABfcmVscy8ucmVs&#10;c1BLAQItABQABgAIAAAAIQBRkDHDvAEAANIDAAAOAAAAAAAAAAAAAAAAAC4CAABkcnMvZTJvRG9j&#10;LnhtbFBLAQItABQABgAIAAAAIQBrdl9r1QAAAAUBAAAPAAAAAAAAAAAAAAAAABYEAABkcnMvZG93&#10;bnJldi54bWxQSwUGAAAAAAQABADzAAAAGAUAAAAA&#10;" o:allowincell="f" filled="f" stroked="f" strokeweight="0"/>
            </w:pict>
          </mc:Fallback>
        </mc:AlternateContent>
      </w:r>
      <w:r>
        <w:rPr>
          <w:lang w:val="az-Latn-AZ"/>
        </w:rPr>
        <w:t xml:space="preserve"> </w:t>
      </w:r>
      <w:r>
        <w:rPr>
          <w:noProof/>
          <w:lang w:eastAsia="en-US"/>
        </w:rPr>
        <w:drawing>
          <wp:inline distT="0" distB="0" distL="0" distR="0">
            <wp:extent cx="3886200" cy="300355"/>
            <wp:effectExtent l="0" t="0" r="0" b="0"/>
            <wp:docPr id="7"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24"/>
                    <pic:cNvPicPr>
                      <a:picLocks noChangeAspect="1" noChangeArrowheads="1"/>
                    </pic:cNvPicPr>
                  </pic:nvPicPr>
                  <pic:blipFill>
                    <a:blip r:embed="rId10"/>
                    <a:stretch>
                      <a:fillRect/>
                    </a:stretch>
                  </pic:blipFill>
                  <pic:spPr bwMode="auto">
                    <a:xfrm>
                      <a:off x="0" y="0"/>
                      <a:ext cx="3886200" cy="300355"/>
                    </a:xfrm>
                    <a:prstGeom prst="rect">
                      <a:avLst/>
                    </a:prstGeom>
                  </pic:spPr>
                </pic:pic>
              </a:graphicData>
            </a:graphic>
          </wp:inline>
        </w:drawing>
      </w:r>
    </w:p>
    <w:p w:rsidR="007756E1" w:rsidRDefault="007756E1">
      <w:pPr>
        <w:spacing w:line="360" w:lineRule="auto"/>
        <w:jc w:val="both"/>
        <w:rPr>
          <w:rFonts w:ascii="Arial" w:hAnsi="Arial" w:cs="Arial"/>
          <w:b/>
          <w:sz w:val="24"/>
          <w:szCs w:val="24"/>
          <w:lang w:val="az-Latn-AZ"/>
        </w:rPr>
      </w:pPr>
    </w:p>
    <w:p w:rsidR="007756E1" w:rsidRDefault="00F47D67">
      <w:pPr>
        <w:spacing w:line="360" w:lineRule="auto"/>
        <w:ind w:firstLine="567"/>
        <w:jc w:val="both"/>
        <w:rPr>
          <w:rFonts w:ascii="Arial" w:hAnsi="Arial" w:cs="Arial"/>
          <w:sz w:val="24"/>
          <w:szCs w:val="24"/>
          <w:lang w:val="az-Latn-AZ"/>
        </w:rPr>
      </w:pPr>
      <w:r>
        <w:rPr>
          <w:rFonts w:ascii="Arial" w:hAnsi="Arial" w:cs="Arial"/>
          <w:b/>
          <w:sz w:val="24"/>
          <w:szCs w:val="24"/>
          <w:lang w:val="az-Latn-AZ"/>
        </w:rPr>
        <w:t xml:space="preserve">5 nömrəli </w:t>
      </w:r>
      <w:r>
        <w:rPr>
          <w:rFonts w:ascii="Arial" w:hAnsi="Arial" w:cs="Arial"/>
          <w:sz w:val="24"/>
          <w:szCs w:val="24"/>
          <w:lang w:val="az-Latn-AZ"/>
        </w:rPr>
        <w:t>“</w:t>
      </w:r>
      <w:r>
        <w:rPr>
          <w:rFonts w:ascii="Arial" w:hAnsi="Arial" w:cs="Arial"/>
          <w:b/>
          <w:sz w:val="24"/>
          <w:szCs w:val="24"/>
          <w:lang w:val="az-Latn-AZ"/>
        </w:rPr>
        <w:t>Bəyannamənin növü</w:t>
      </w:r>
      <w:r>
        <w:rPr>
          <w:rFonts w:ascii="Arial" w:hAnsi="Arial" w:cs="Arial"/>
          <w:sz w:val="24"/>
          <w:szCs w:val="24"/>
          <w:lang w:val="az-Latn-AZ"/>
        </w:rPr>
        <w:t xml:space="preserve">” adlı sətirdə təqdim olunan bəyannamənin hansı növə aid </w:t>
      </w:r>
      <w:proofErr w:type="spellStart"/>
      <w:r>
        <w:rPr>
          <w:rFonts w:ascii="Arial" w:hAnsi="Arial" w:cs="Arial"/>
          <w:sz w:val="24"/>
          <w:szCs w:val="24"/>
          <w:lang w:val="az-Latn-AZ"/>
        </w:rPr>
        <w:t>olmasından</w:t>
      </w:r>
      <w:proofErr w:type="spellEnd"/>
      <w:r>
        <w:rPr>
          <w:rFonts w:ascii="Arial" w:hAnsi="Arial" w:cs="Arial"/>
          <w:sz w:val="24"/>
          <w:szCs w:val="24"/>
          <w:lang w:val="az-Latn-AZ"/>
        </w:rPr>
        <w:t xml:space="preserve"> asılı olaraq, yəni hesabat rübü üzrə tərtib edildikdə “</w:t>
      </w:r>
      <w:r>
        <w:rPr>
          <w:rFonts w:ascii="Arial" w:hAnsi="Arial" w:cs="Arial"/>
          <w:b/>
          <w:sz w:val="24"/>
          <w:szCs w:val="24"/>
          <w:lang w:val="az-Latn-AZ"/>
        </w:rPr>
        <w:t>Cari</w:t>
      </w:r>
      <w:r>
        <w:rPr>
          <w:rFonts w:ascii="Arial" w:hAnsi="Arial" w:cs="Arial"/>
          <w:sz w:val="24"/>
          <w:szCs w:val="24"/>
          <w:lang w:val="az-Latn-AZ"/>
        </w:rPr>
        <w:t xml:space="preserve">”, </w:t>
      </w:r>
      <w:r>
        <w:rPr>
          <w:rFonts w:ascii="Arial" w:eastAsia="SimSun" w:hAnsi="Arial" w:cs="Arial"/>
          <w:sz w:val="24"/>
          <w:szCs w:val="24"/>
          <w:lang w:val="az-Latn-AZ"/>
        </w:rPr>
        <w:t>əvvəlki hesabat dövrləri və ya təqdim edilmiş cari dövr üzrə dürüstləşməyə dair hesabat tərtib edildiyi halda “</w:t>
      </w:r>
      <w:proofErr w:type="spellStart"/>
      <w:r>
        <w:rPr>
          <w:rFonts w:ascii="Arial" w:eastAsia="SimSun" w:hAnsi="Arial" w:cs="Arial"/>
          <w:b/>
          <w:bCs/>
          <w:sz w:val="24"/>
          <w:szCs w:val="24"/>
          <w:lang w:val="az-Latn-AZ"/>
        </w:rPr>
        <w:t>Dəqiqləşdirilmiş</w:t>
      </w:r>
      <w:proofErr w:type="spellEnd"/>
      <w:r>
        <w:rPr>
          <w:rFonts w:ascii="Arial" w:eastAsia="SimSun" w:hAnsi="Arial" w:cs="Arial"/>
          <w:sz w:val="24"/>
          <w:szCs w:val="24"/>
          <w:lang w:val="az-Latn-AZ"/>
        </w:rPr>
        <w:t>” xanasında</w:t>
      </w:r>
      <w:r>
        <w:rPr>
          <w:rFonts w:ascii="Arial" w:hAnsi="Arial" w:cs="Arial"/>
          <w:b/>
          <w:sz w:val="24"/>
          <w:szCs w:val="24"/>
          <w:lang w:val="az-Latn-AZ"/>
        </w:rPr>
        <w:t xml:space="preserve">, </w:t>
      </w:r>
      <w:r>
        <w:rPr>
          <w:rFonts w:ascii="Arial" w:hAnsi="Arial" w:cs="Arial"/>
          <w:sz w:val="24"/>
          <w:szCs w:val="24"/>
          <w:lang w:val="az-Latn-AZ"/>
        </w:rPr>
        <w:t>səyyar vergi yoxlaması başa çatdıqdan sonra yoxlama zamanı aşkar edilməyən və vergi öhdəliyinin yaranmasına səbəb olan hallara görə bəyannamə təqdim edildiyi halda</w:t>
      </w:r>
      <w:r>
        <w:rPr>
          <w:rFonts w:ascii="Arial" w:hAnsi="Arial" w:cs="Arial"/>
          <w:i/>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Könüllü açıqlama</w:t>
      </w:r>
      <w:r>
        <w:rPr>
          <w:rFonts w:ascii="Arial" w:hAnsi="Arial" w:cs="Arial"/>
          <w:sz w:val="24"/>
          <w:szCs w:val="24"/>
          <w:lang w:val="az-Latn-AZ"/>
        </w:rPr>
        <w:t>” və yaxud ləğv olunduqda “</w:t>
      </w:r>
      <w:r>
        <w:rPr>
          <w:rFonts w:ascii="Arial" w:hAnsi="Arial" w:cs="Arial"/>
          <w:b/>
          <w:sz w:val="24"/>
          <w:szCs w:val="24"/>
          <w:lang w:val="az-Latn-AZ"/>
        </w:rPr>
        <w:t>Ləğv olma</w:t>
      </w:r>
      <w:r>
        <w:rPr>
          <w:rFonts w:ascii="Arial" w:hAnsi="Arial" w:cs="Arial"/>
          <w:sz w:val="24"/>
          <w:szCs w:val="24"/>
          <w:lang w:val="az-Latn-AZ"/>
        </w:rPr>
        <w:t xml:space="preserve">” </w:t>
      </w:r>
      <w:r>
        <w:rPr>
          <w:rFonts w:ascii="Arial" w:hAnsi="Arial" w:cs="Arial"/>
          <w:sz w:val="24"/>
          <w:szCs w:val="24"/>
          <w:lang w:val="az-Latn-AZ"/>
        </w:rPr>
        <w:lastRenderedPageBreak/>
        <w:t>xanasında “</w:t>
      </w:r>
      <w:r>
        <w:rPr>
          <w:rFonts w:ascii="Arial" w:hAnsi="Arial" w:cs="Arial"/>
          <w:b/>
          <w:sz w:val="24"/>
          <w:szCs w:val="24"/>
          <w:lang w:val="az-Latn-AZ"/>
        </w:rPr>
        <w:t>X</w:t>
      </w:r>
      <w:r>
        <w:rPr>
          <w:rFonts w:ascii="Arial" w:hAnsi="Arial" w:cs="Arial"/>
          <w:sz w:val="24"/>
          <w:szCs w:val="24"/>
          <w:lang w:val="az-Latn-AZ"/>
        </w:rPr>
        <w:t>” işarəsi qoyulur. “</w:t>
      </w:r>
      <w:r>
        <w:rPr>
          <w:rFonts w:ascii="Arial" w:hAnsi="Arial" w:cs="Arial"/>
          <w:b/>
          <w:sz w:val="24"/>
          <w:szCs w:val="24"/>
          <w:lang w:val="az-Latn-AZ"/>
        </w:rPr>
        <w:t>Ləğv olma</w:t>
      </w:r>
      <w:r>
        <w:rPr>
          <w:rFonts w:ascii="Arial" w:hAnsi="Arial" w:cs="Arial"/>
          <w:sz w:val="24"/>
          <w:szCs w:val="24"/>
          <w:lang w:val="az-Latn-AZ"/>
        </w:rPr>
        <w:t>” xanasında “</w:t>
      </w:r>
      <w:r>
        <w:rPr>
          <w:rFonts w:ascii="Arial" w:hAnsi="Arial" w:cs="Arial"/>
          <w:b/>
          <w:sz w:val="24"/>
          <w:szCs w:val="24"/>
          <w:lang w:val="az-Latn-AZ"/>
        </w:rPr>
        <w:t>X</w:t>
      </w:r>
      <w:r>
        <w:rPr>
          <w:rFonts w:ascii="Arial" w:hAnsi="Arial" w:cs="Arial"/>
          <w:sz w:val="24"/>
          <w:szCs w:val="24"/>
          <w:lang w:val="az-Latn-AZ"/>
        </w:rPr>
        <w:t xml:space="preserve">” işarəsi qoyulduqda həmin sətrin qarşısındakı xanalarda (hər xanada bir rəqəmlə) vergi </w:t>
      </w:r>
      <w:proofErr w:type="spellStart"/>
      <w:r>
        <w:rPr>
          <w:rFonts w:ascii="Arial" w:hAnsi="Arial" w:cs="Arial"/>
          <w:sz w:val="24"/>
          <w:szCs w:val="24"/>
          <w:lang w:val="az-Latn-AZ"/>
        </w:rPr>
        <w:t>ödəyicisinin</w:t>
      </w:r>
      <w:proofErr w:type="spellEnd"/>
      <w:r>
        <w:rPr>
          <w:rFonts w:ascii="Arial" w:hAnsi="Arial" w:cs="Arial"/>
          <w:sz w:val="24"/>
          <w:szCs w:val="24"/>
          <w:lang w:val="az-Latn-AZ"/>
        </w:rPr>
        <w:t xml:space="preserve"> təqdim etdiyi ləğv ərizəsində qeyd edilən ləğv olunma tarixi </w:t>
      </w:r>
      <w:proofErr w:type="spellStart"/>
      <w:r>
        <w:rPr>
          <w:rFonts w:ascii="Arial" w:hAnsi="Arial" w:cs="Arial"/>
          <w:sz w:val="24"/>
          <w:szCs w:val="24"/>
          <w:lang w:val="az-Latn-AZ"/>
        </w:rPr>
        <w:t>göstərilməlidir</w:t>
      </w:r>
      <w:proofErr w:type="spellEnd"/>
      <w:r>
        <w:rPr>
          <w:rFonts w:ascii="Arial" w:hAnsi="Arial" w:cs="Arial"/>
          <w:sz w:val="24"/>
          <w:szCs w:val="24"/>
          <w:lang w:val="az-Latn-AZ"/>
        </w:rPr>
        <w:t>. “</w:t>
      </w:r>
      <w:r>
        <w:rPr>
          <w:rFonts w:ascii="Arial" w:hAnsi="Arial" w:cs="Arial"/>
          <w:b/>
          <w:sz w:val="24"/>
          <w:szCs w:val="24"/>
          <w:lang w:val="az-Latn-AZ"/>
        </w:rPr>
        <w:t>Ləğv olma</w:t>
      </w:r>
      <w:r>
        <w:rPr>
          <w:rFonts w:ascii="Arial" w:hAnsi="Arial" w:cs="Arial"/>
          <w:sz w:val="24"/>
          <w:szCs w:val="24"/>
          <w:lang w:val="az-Latn-AZ"/>
        </w:rPr>
        <w:t xml:space="preserve">” bəyannaməsi vergi ödəyicisi tərəfindən yalnız ləğv edilməsi barədə müvafiq ərizə vergi orqanına təqdim edildiyi halda tərtib edilib təqdim </w:t>
      </w:r>
      <w:proofErr w:type="spellStart"/>
      <w:r>
        <w:rPr>
          <w:rFonts w:ascii="Arial" w:hAnsi="Arial" w:cs="Arial"/>
          <w:sz w:val="24"/>
          <w:szCs w:val="24"/>
          <w:lang w:val="az-Latn-AZ"/>
        </w:rPr>
        <w:t>edilməlidir</w:t>
      </w:r>
      <w:proofErr w:type="spellEnd"/>
      <w:r>
        <w:rPr>
          <w:rFonts w:ascii="Arial" w:hAnsi="Arial" w:cs="Arial"/>
          <w:sz w:val="24"/>
          <w:szCs w:val="24"/>
          <w:lang w:val="az-Latn-AZ"/>
        </w:rPr>
        <w:t>.</w:t>
      </w:r>
    </w:p>
    <w:p w:rsidR="007756E1" w:rsidRDefault="00F47D67">
      <w:pPr>
        <w:spacing w:line="360" w:lineRule="auto"/>
        <w:ind w:firstLine="567"/>
        <w:jc w:val="both"/>
        <w:rPr>
          <w:rFonts w:ascii="Arial" w:hAnsi="Arial" w:cs="Arial"/>
          <w:sz w:val="24"/>
          <w:szCs w:val="24"/>
          <w:lang w:val="az-Latn-AZ"/>
        </w:rPr>
      </w:pPr>
      <w:r>
        <w:rPr>
          <w:rFonts w:ascii="Arial" w:hAnsi="Arial" w:cs="Arial"/>
          <w:b/>
          <w:i/>
          <w:sz w:val="24"/>
          <w:szCs w:val="24"/>
          <w:lang w:val="az-Latn-AZ"/>
        </w:rPr>
        <w:t>Misal:</w:t>
      </w:r>
      <w:r>
        <w:rPr>
          <w:rFonts w:ascii="Arial" w:hAnsi="Arial" w:cs="Arial"/>
          <w:i/>
          <w:sz w:val="24"/>
          <w:szCs w:val="24"/>
          <w:lang w:val="az-Latn-AZ"/>
        </w:rPr>
        <w:t xml:space="preserve"> “İnkişaf” Məhdud Məsuliyyətli Cəmiyyəti cari hesabat dövrü üçün bəyannamə təqdim edirsə, müvafiq xanada işarə bu qaydada qoyulur:</w:t>
      </w:r>
    </w:p>
    <w:p w:rsidR="007756E1" w:rsidRDefault="00F47D67">
      <w:pPr>
        <w:pStyle w:val="ad"/>
        <w:spacing w:line="360" w:lineRule="auto"/>
        <w:ind w:right="99"/>
        <w:rPr>
          <w:rFonts w:ascii="Arial" w:hAnsi="Arial" w:cs="Arial"/>
          <w:b/>
          <w:bCs/>
          <w:sz w:val="24"/>
          <w:szCs w:val="24"/>
          <w:highlight w:val="yellow"/>
          <w:lang w:val="az-Latn-AZ"/>
        </w:rPr>
      </w:pPr>
      <w:r>
        <w:rPr>
          <w:noProof/>
          <w:lang w:eastAsia="en-US"/>
        </w:rPr>
        <w:drawing>
          <wp:inline distT="0" distB="0" distL="0" distR="0">
            <wp:extent cx="3552825" cy="247650"/>
            <wp:effectExtent l="0" t="0" r="0"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6"/>
                    <pic:cNvPicPr>
                      <a:picLocks noChangeAspect="1" noChangeArrowheads="1"/>
                    </pic:cNvPicPr>
                  </pic:nvPicPr>
                  <pic:blipFill>
                    <a:blip r:embed="rId11"/>
                    <a:srcRect t="19381"/>
                    <a:stretch>
                      <a:fillRect/>
                    </a:stretch>
                  </pic:blipFill>
                  <pic:spPr bwMode="auto">
                    <a:xfrm>
                      <a:off x="0" y="0"/>
                      <a:ext cx="3552825" cy="247650"/>
                    </a:xfrm>
                    <a:prstGeom prst="rect">
                      <a:avLst/>
                    </a:prstGeom>
                  </pic:spPr>
                </pic:pic>
              </a:graphicData>
            </a:graphic>
          </wp:inline>
        </w:drawing>
      </w:r>
    </w:p>
    <w:p w:rsidR="007756E1" w:rsidRDefault="007756E1">
      <w:pPr>
        <w:pStyle w:val="ad"/>
        <w:spacing w:line="360" w:lineRule="auto"/>
        <w:ind w:right="99" w:firstLine="567"/>
        <w:jc w:val="both"/>
        <w:rPr>
          <w:rFonts w:ascii="Arial" w:hAnsi="Arial" w:cs="Arial"/>
          <w:sz w:val="24"/>
          <w:szCs w:val="24"/>
          <w:highlight w:val="yellow"/>
          <w:lang w:val="az-Latn-AZ"/>
        </w:rPr>
      </w:pPr>
    </w:p>
    <w:p w:rsidR="007756E1" w:rsidRDefault="00F47D67">
      <w:pPr>
        <w:spacing w:line="360" w:lineRule="auto"/>
        <w:ind w:firstLine="567"/>
        <w:jc w:val="both"/>
        <w:rPr>
          <w:rFonts w:ascii="Arial" w:hAnsi="Arial" w:cs="Arial"/>
          <w:sz w:val="24"/>
          <w:szCs w:val="24"/>
          <w:lang w:val="az-Latn-AZ"/>
        </w:rPr>
      </w:pPr>
      <w:r>
        <w:rPr>
          <w:rFonts w:ascii="Arial" w:hAnsi="Arial" w:cs="Arial"/>
          <w:b/>
          <w:i/>
          <w:sz w:val="24"/>
          <w:szCs w:val="24"/>
          <w:lang w:val="az-Latn-AZ"/>
        </w:rPr>
        <w:t xml:space="preserve">Misal: </w:t>
      </w:r>
      <w:r>
        <w:rPr>
          <w:rFonts w:ascii="Arial" w:hAnsi="Arial" w:cs="Arial"/>
          <w:i/>
          <w:sz w:val="24"/>
          <w:szCs w:val="24"/>
          <w:lang w:val="az-Latn-AZ"/>
        </w:rPr>
        <w:t xml:space="preserve">Qərara əsasən “İnkişaf” Məhdud Məsuliyyətli Cəmiyyəti </w:t>
      </w:r>
      <w:r>
        <w:rPr>
          <w:rFonts w:ascii="Arial" w:hAnsi="Arial" w:cs="Arial"/>
          <w:b/>
          <w:i/>
          <w:sz w:val="24"/>
          <w:szCs w:val="24"/>
          <w:lang w:val="az-Latn-AZ"/>
        </w:rPr>
        <w:t xml:space="preserve">10 mart </w:t>
      </w:r>
      <w:r w:rsidR="00C377AC">
        <w:rPr>
          <w:rFonts w:ascii="Arial" w:hAnsi="Arial" w:cs="Arial"/>
          <w:b/>
          <w:i/>
          <w:sz w:val="24"/>
          <w:szCs w:val="24"/>
          <w:lang w:val="az-Latn-AZ"/>
        </w:rPr>
        <w:t>2024</w:t>
      </w:r>
      <w:r>
        <w:rPr>
          <w:rFonts w:ascii="Arial" w:hAnsi="Arial" w:cs="Arial"/>
          <w:b/>
          <w:i/>
          <w:sz w:val="24"/>
          <w:szCs w:val="24"/>
          <w:lang w:val="az-Latn-AZ"/>
        </w:rPr>
        <w:t>-cü il</w:t>
      </w:r>
      <w:r>
        <w:rPr>
          <w:rFonts w:ascii="Arial" w:hAnsi="Arial" w:cs="Arial"/>
          <w:i/>
          <w:sz w:val="24"/>
          <w:szCs w:val="24"/>
          <w:lang w:val="az-Latn-AZ"/>
        </w:rPr>
        <w:t xml:space="preserve"> tarixdən ləğv olunur. </w:t>
      </w:r>
    </w:p>
    <w:p w:rsidR="007756E1" w:rsidRDefault="00F47D67">
      <w:pPr>
        <w:spacing w:line="360" w:lineRule="auto"/>
        <w:ind w:firstLine="567"/>
        <w:jc w:val="both"/>
        <w:rPr>
          <w:rFonts w:ascii="Arial" w:hAnsi="Arial" w:cs="Arial"/>
          <w:sz w:val="24"/>
          <w:szCs w:val="24"/>
          <w:lang w:val="az-Latn-AZ"/>
        </w:rPr>
      </w:pPr>
      <w:r>
        <w:rPr>
          <w:rFonts w:ascii="Arial" w:hAnsi="Arial" w:cs="Arial"/>
          <w:sz w:val="24"/>
          <w:szCs w:val="24"/>
          <w:lang w:val="az-Latn-AZ"/>
        </w:rPr>
        <w:t>Bu halda müəssisənin ləğv olunması barədə son bəyannamənin 5-ci sətrinin “</w:t>
      </w:r>
      <w:r>
        <w:rPr>
          <w:rFonts w:ascii="Arial" w:hAnsi="Arial" w:cs="Arial"/>
          <w:b/>
          <w:sz w:val="24"/>
          <w:szCs w:val="24"/>
          <w:lang w:val="az-Latn-AZ"/>
        </w:rPr>
        <w:t>Ləğv olma</w:t>
      </w:r>
      <w:r>
        <w:rPr>
          <w:rFonts w:ascii="Arial" w:hAnsi="Arial" w:cs="Arial"/>
          <w:sz w:val="24"/>
          <w:szCs w:val="24"/>
          <w:lang w:val="az-Latn-AZ"/>
        </w:rPr>
        <w:t xml:space="preserve">” xanaları soldan sağa doğru ilk iki xanada “gün”, sonrakı iki xanada “ay”, sonuncu dörd xanada isə “il” aşağıdakı kimi </w:t>
      </w:r>
      <w:proofErr w:type="spellStart"/>
      <w:r>
        <w:rPr>
          <w:rFonts w:ascii="Arial" w:hAnsi="Arial" w:cs="Arial"/>
          <w:sz w:val="24"/>
          <w:szCs w:val="24"/>
          <w:lang w:val="az-Latn-AZ"/>
        </w:rPr>
        <w:t>yazılmalıdır</w:t>
      </w:r>
      <w:proofErr w:type="spellEnd"/>
      <w:r>
        <w:rPr>
          <w:rFonts w:ascii="Arial" w:hAnsi="Arial" w:cs="Arial"/>
          <w:sz w:val="24"/>
          <w:szCs w:val="24"/>
          <w:lang w:val="az-Latn-AZ"/>
        </w:rPr>
        <w:t>:</w:t>
      </w:r>
    </w:p>
    <w:p w:rsidR="007756E1" w:rsidRDefault="00D918D9">
      <w:pPr>
        <w:spacing w:line="360" w:lineRule="auto"/>
        <w:jc w:val="center"/>
        <w:rPr>
          <w:rFonts w:ascii="Arial" w:hAnsi="Arial" w:cs="Arial"/>
          <w:b/>
          <w:bCs/>
          <w:sz w:val="24"/>
          <w:szCs w:val="24"/>
          <w:highlight w:val="yellow"/>
          <w:lang w:val="az-Latn-AZ"/>
        </w:rPr>
      </w:pPr>
      <w:r w:rsidRPr="00D918D9">
        <w:rPr>
          <w:noProof/>
          <w:lang w:val="en-US" w:eastAsia="en-US"/>
        </w:rPr>
        <w:drawing>
          <wp:inline distT="0" distB="0" distL="0" distR="0" wp14:anchorId="2BEF64A8" wp14:editId="19F53B1A">
            <wp:extent cx="5943600" cy="4787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478790"/>
                    </a:xfrm>
                    <a:prstGeom prst="rect">
                      <a:avLst/>
                    </a:prstGeom>
                  </pic:spPr>
                </pic:pic>
              </a:graphicData>
            </a:graphic>
          </wp:inline>
        </w:drawing>
      </w:r>
      <w:r w:rsidR="00F47D67">
        <w:t xml:space="preserve"> </w:t>
      </w:r>
      <w:r w:rsidR="00F47D67">
        <w:rPr>
          <w:lang w:val="az-Latn-AZ"/>
        </w:rPr>
        <w:t xml:space="preserve"> </w:t>
      </w:r>
    </w:p>
    <w:p w:rsidR="007756E1" w:rsidRDefault="00F47D67">
      <w:pPr>
        <w:shd w:val="clear" w:color="auto" w:fill="FFFFFF"/>
        <w:spacing w:line="360" w:lineRule="auto"/>
        <w:ind w:left="403"/>
        <w:jc w:val="both"/>
        <w:rPr>
          <w:rFonts w:ascii="Arial" w:hAnsi="Arial" w:cs="Arial"/>
          <w:sz w:val="24"/>
          <w:szCs w:val="24"/>
          <w:lang w:val="az-Latn-AZ"/>
        </w:rPr>
      </w:pPr>
      <w:r>
        <w:rPr>
          <w:rFonts w:ascii="Arial" w:hAnsi="Arial" w:cs="Arial"/>
          <w:sz w:val="24"/>
          <w:szCs w:val="24"/>
          <w:lang w:val="az-Latn-AZ"/>
        </w:rPr>
        <w:t xml:space="preserve">Təqdim edilən </w:t>
      </w:r>
      <w:proofErr w:type="spellStart"/>
      <w:r>
        <w:rPr>
          <w:rFonts w:ascii="Arial" w:hAnsi="Arial" w:cs="Arial"/>
          <w:sz w:val="24"/>
          <w:szCs w:val="24"/>
          <w:lang w:val="az-Latn-AZ"/>
        </w:rPr>
        <w:t>dəqiqləşdirilmiş</w:t>
      </w:r>
      <w:proofErr w:type="spellEnd"/>
      <w:r>
        <w:rPr>
          <w:rFonts w:ascii="Arial" w:hAnsi="Arial" w:cs="Arial"/>
          <w:sz w:val="24"/>
          <w:szCs w:val="24"/>
          <w:lang w:val="az-Latn-AZ"/>
        </w:rPr>
        <w:t xml:space="preserve"> bəyannamə vergi </w:t>
      </w:r>
      <w:proofErr w:type="spellStart"/>
      <w:r>
        <w:rPr>
          <w:rFonts w:ascii="Arial" w:hAnsi="Arial" w:cs="Arial"/>
          <w:sz w:val="24"/>
          <w:szCs w:val="24"/>
          <w:lang w:val="az-Latn-AZ"/>
        </w:rPr>
        <w:t>ödəyicisinə</w:t>
      </w:r>
      <w:proofErr w:type="spellEnd"/>
      <w:r>
        <w:rPr>
          <w:rFonts w:ascii="Arial" w:hAnsi="Arial" w:cs="Arial"/>
          <w:sz w:val="24"/>
          <w:szCs w:val="24"/>
          <w:lang w:val="az-Latn-AZ"/>
        </w:rPr>
        <w:t xml:space="preserve"> vergi orqanı tərəfindən göndərilmiş “Vergi orqanına </w:t>
      </w:r>
      <w:proofErr w:type="spellStart"/>
      <w:r>
        <w:rPr>
          <w:rFonts w:ascii="Arial" w:hAnsi="Arial" w:cs="Arial"/>
          <w:sz w:val="24"/>
          <w:szCs w:val="24"/>
          <w:lang w:val="az-Latn-AZ"/>
        </w:rPr>
        <w:t>dəqiqləşdirilmiş</w:t>
      </w:r>
      <w:proofErr w:type="spellEnd"/>
      <w:r>
        <w:rPr>
          <w:rFonts w:ascii="Arial" w:hAnsi="Arial" w:cs="Arial"/>
          <w:sz w:val="24"/>
          <w:szCs w:val="24"/>
          <w:lang w:val="az-Latn-AZ"/>
        </w:rPr>
        <w:t xml:space="preserve"> vergi bəyannaməsinin və ya kənarlaşmaya dair yazılı izahatın təqdim edilməsi barədə” Bildiriş ilə əlaqədar olduğu halda </w:t>
      </w:r>
      <w:r>
        <w:rPr>
          <w:rFonts w:ascii="Arial" w:hAnsi="Arial" w:cs="Arial"/>
          <w:b/>
          <w:sz w:val="24"/>
          <w:szCs w:val="24"/>
          <w:lang w:val="az-Latn-AZ"/>
        </w:rPr>
        <w:t>5.1-ci</w:t>
      </w:r>
      <w:r>
        <w:rPr>
          <w:rFonts w:ascii="Arial" w:hAnsi="Arial" w:cs="Arial"/>
          <w:sz w:val="24"/>
          <w:szCs w:val="24"/>
          <w:lang w:val="az-Latn-AZ"/>
        </w:rPr>
        <w:t xml:space="preserve"> “</w:t>
      </w:r>
      <w:proofErr w:type="spellStart"/>
      <w:r>
        <w:rPr>
          <w:rFonts w:ascii="Arial" w:hAnsi="Arial" w:cs="Arial"/>
          <w:b/>
          <w:sz w:val="24"/>
          <w:szCs w:val="24"/>
          <w:lang w:val="az-Latn-AZ"/>
        </w:rPr>
        <w:t>Dəqiqləşdirilmiş</w:t>
      </w:r>
      <w:proofErr w:type="spellEnd"/>
      <w:r>
        <w:rPr>
          <w:rFonts w:ascii="Arial" w:hAnsi="Arial" w:cs="Arial"/>
          <w:b/>
          <w:sz w:val="24"/>
          <w:szCs w:val="24"/>
          <w:lang w:val="az-Latn-AZ"/>
        </w:rPr>
        <w:t xml:space="preserve"> bəyannamənin təqdim edilməsi barədə bildirişin nömrəsi</w:t>
      </w:r>
      <w:r>
        <w:rPr>
          <w:rFonts w:ascii="Arial" w:hAnsi="Arial" w:cs="Arial"/>
          <w:sz w:val="24"/>
          <w:szCs w:val="24"/>
          <w:lang w:val="az-Latn-AZ"/>
        </w:rPr>
        <w:t>” adlı sətirdə</w:t>
      </w:r>
      <w:r>
        <w:rPr>
          <w:rFonts w:ascii="Arial" w:hAnsi="Arial" w:cs="Arial"/>
          <w:b/>
          <w:sz w:val="24"/>
          <w:szCs w:val="24"/>
          <w:lang w:val="az-Latn-AZ"/>
        </w:rPr>
        <w:t xml:space="preserve"> </w:t>
      </w:r>
      <w:r>
        <w:rPr>
          <w:rFonts w:ascii="Arial" w:hAnsi="Arial" w:cs="Arial"/>
          <w:sz w:val="24"/>
          <w:szCs w:val="24"/>
          <w:lang w:val="az-Latn-AZ"/>
        </w:rPr>
        <w:t xml:space="preserve">vergi </w:t>
      </w:r>
      <w:proofErr w:type="spellStart"/>
      <w:r>
        <w:rPr>
          <w:rFonts w:ascii="Arial" w:hAnsi="Arial" w:cs="Arial"/>
          <w:sz w:val="24"/>
          <w:szCs w:val="24"/>
          <w:lang w:val="az-Latn-AZ"/>
        </w:rPr>
        <w:t>ödəyicisinə</w:t>
      </w:r>
      <w:proofErr w:type="spellEnd"/>
      <w:r>
        <w:rPr>
          <w:rFonts w:ascii="Arial" w:hAnsi="Arial" w:cs="Arial"/>
          <w:sz w:val="24"/>
          <w:szCs w:val="24"/>
          <w:lang w:val="az-Latn-AZ"/>
        </w:rPr>
        <w:t xml:space="preserve"> vergi orqanı tərəfindən göndərilmiş</w:t>
      </w:r>
      <w:r>
        <w:rPr>
          <w:rFonts w:ascii="Arial" w:hAnsi="Arial" w:cs="Arial"/>
          <w:b/>
          <w:sz w:val="24"/>
          <w:szCs w:val="24"/>
          <w:lang w:val="az-Latn-AZ"/>
        </w:rPr>
        <w:t xml:space="preserve"> “</w:t>
      </w:r>
      <w:r>
        <w:rPr>
          <w:rFonts w:ascii="Arial" w:hAnsi="Arial" w:cs="Arial"/>
          <w:sz w:val="24"/>
          <w:szCs w:val="24"/>
          <w:lang w:val="az-Latn-AZ"/>
        </w:rPr>
        <w:t xml:space="preserve">Vergi orqanına </w:t>
      </w:r>
      <w:proofErr w:type="spellStart"/>
      <w:r>
        <w:rPr>
          <w:rFonts w:ascii="Arial" w:hAnsi="Arial" w:cs="Arial"/>
          <w:sz w:val="24"/>
          <w:szCs w:val="24"/>
          <w:lang w:val="az-Latn-AZ"/>
        </w:rPr>
        <w:t>dəqiqləşdirilmiş</w:t>
      </w:r>
      <w:proofErr w:type="spellEnd"/>
      <w:r>
        <w:rPr>
          <w:rFonts w:ascii="Arial" w:hAnsi="Arial" w:cs="Arial"/>
          <w:sz w:val="24"/>
          <w:szCs w:val="24"/>
          <w:lang w:val="az-Latn-AZ"/>
        </w:rPr>
        <w:t xml:space="preserve"> vergi bəyannaməsinin, məcburi dövlət sosial sığorta və </w:t>
      </w:r>
      <w:proofErr w:type="spellStart"/>
      <w:r>
        <w:rPr>
          <w:rFonts w:ascii="Arial" w:hAnsi="Arial" w:cs="Arial"/>
          <w:sz w:val="24"/>
          <w:szCs w:val="24"/>
          <w:lang w:val="az-Latn-AZ"/>
        </w:rPr>
        <w:t>işsizliksən</w:t>
      </w:r>
      <w:proofErr w:type="spellEnd"/>
      <w:r>
        <w:rPr>
          <w:rFonts w:ascii="Arial" w:hAnsi="Arial" w:cs="Arial"/>
          <w:sz w:val="24"/>
          <w:szCs w:val="24"/>
          <w:lang w:val="az-Latn-AZ"/>
        </w:rPr>
        <w:t xml:space="preserve"> sığorta haqqı üzrə hesabatların təqdim edilməsi barədə” Bildirişin nömrəsi </w:t>
      </w:r>
      <w:proofErr w:type="spellStart"/>
      <w:r>
        <w:rPr>
          <w:rFonts w:ascii="Arial" w:hAnsi="Arial" w:cs="Arial"/>
          <w:sz w:val="24"/>
          <w:szCs w:val="24"/>
          <w:lang w:val="az-Latn-AZ"/>
        </w:rPr>
        <w:t>yazılmalıdır</w:t>
      </w:r>
      <w:proofErr w:type="spellEnd"/>
      <w:r>
        <w:rPr>
          <w:rFonts w:ascii="Arial" w:hAnsi="Arial" w:cs="Arial"/>
          <w:sz w:val="24"/>
          <w:szCs w:val="24"/>
          <w:lang w:val="az-Latn-AZ"/>
        </w:rPr>
        <w:t xml:space="preserve">. Bildirişin nömrəsi </w:t>
      </w:r>
      <w:proofErr w:type="spellStart"/>
      <w:r>
        <w:rPr>
          <w:rFonts w:ascii="Arial" w:hAnsi="Arial" w:cs="Arial"/>
          <w:sz w:val="24"/>
          <w:szCs w:val="24"/>
          <w:lang w:val="az-Latn-AZ"/>
        </w:rPr>
        <w:t>yazılmadıqda</w:t>
      </w:r>
      <w:proofErr w:type="spellEnd"/>
      <w:r>
        <w:rPr>
          <w:rFonts w:ascii="Arial" w:hAnsi="Arial" w:cs="Arial"/>
          <w:sz w:val="24"/>
          <w:szCs w:val="24"/>
          <w:lang w:val="az-Latn-AZ"/>
        </w:rPr>
        <w:t xml:space="preserve"> və ya səhv yazıldıqda, həmçinin </w:t>
      </w:r>
      <w:proofErr w:type="spellStart"/>
      <w:r>
        <w:rPr>
          <w:rFonts w:ascii="Arial" w:hAnsi="Arial" w:cs="Arial"/>
          <w:sz w:val="24"/>
          <w:szCs w:val="24"/>
          <w:lang w:val="az-Latn-AZ"/>
        </w:rPr>
        <w:t>dəqiqləşdirilmiş</w:t>
      </w:r>
      <w:proofErr w:type="spellEnd"/>
      <w:r>
        <w:rPr>
          <w:rFonts w:ascii="Arial" w:hAnsi="Arial" w:cs="Arial"/>
          <w:sz w:val="24"/>
          <w:szCs w:val="24"/>
          <w:lang w:val="az-Latn-AZ"/>
        </w:rPr>
        <w:t xml:space="preserve"> vergi bəyannaməsi Vergi Məcəlləsinin 37.2-1-ci maddəsində nəzərdə tutulmuş müddət bitdikdən sonra təqdim edildikdə bu bəyannamə bildiriş üzrə verilmiş </w:t>
      </w:r>
      <w:proofErr w:type="spellStart"/>
      <w:r>
        <w:rPr>
          <w:rFonts w:ascii="Arial" w:hAnsi="Arial" w:cs="Arial"/>
          <w:sz w:val="24"/>
          <w:szCs w:val="24"/>
          <w:lang w:val="az-Latn-AZ"/>
        </w:rPr>
        <w:t>dəqiləşdirilmiş</w:t>
      </w:r>
      <w:proofErr w:type="spellEnd"/>
      <w:r>
        <w:rPr>
          <w:rFonts w:ascii="Arial" w:hAnsi="Arial" w:cs="Arial"/>
          <w:sz w:val="24"/>
          <w:szCs w:val="24"/>
          <w:lang w:val="az-Latn-AZ"/>
        </w:rPr>
        <w:t xml:space="preserve"> bəyannamə hesab edilmir. </w:t>
      </w:r>
    </w:p>
    <w:p w:rsidR="007756E1" w:rsidRDefault="00F47D67">
      <w:pPr>
        <w:spacing w:line="360" w:lineRule="auto"/>
        <w:jc w:val="center"/>
        <w:rPr>
          <w:rFonts w:ascii="Arial" w:hAnsi="Arial" w:cs="Arial"/>
          <w:sz w:val="24"/>
          <w:szCs w:val="24"/>
          <w:highlight w:val="yellow"/>
          <w:lang w:val="az-Latn-AZ"/>
        </w:rPr>
      </w:pPr>
      <w:r>
        <w:rPr>
          <w:noProof/>
          <w:lang w:val="en-US" w:eastAsia="en-US"/>
        </w:rPr>
        <w:drawing>
          <wp:inline distT="0" distB="0" distL="0" distR="0" wp14:anchorId="5D8BC006" wp14:editId="55528C62">
            <wp:extent cx="6286500" cy="400050"/>
            <wp:effectExtent l="0" t="0" r="0" b="0"/>
            <wp:docPr id="1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5"/>
                    <pic:cNvPicPr>
                      <a:picLocks noChangeAspect="1" noChangeArrowheads="1"/>
                    </pic:cNvPicPr>
                  </pic:nvPicPr>
                  <pic:blipFill>
                    <a:blip r:embed="rId13"/>
                    <a:stretch>
                      <a:fillRect/>
                    </a:stretch>
                  </pic:blipFill>
                  <pic:spPr bwMode="auto">
                    <a:xfrm>
                      <a:off x="0" y="0"/>
                      <a:ext cx="6286500" cy="400050"/>
                    </a:xfrm>
                    <a:prstGeom prst="rect">
                      <a:avLst/>
                    </a:prstGeom>
                  </pic:spPr>
                </pic:pic>
              </a:graphicData>
            </a:graphic>
          </wp:inline>
        </w:drawing>
      </w:r>
    </w:p>
    <w:p w:rsidR="007756E1" w:rsidRDefault="00F47D67">
      <w:pPr>
        <w:spacing w:line="360" w:lineRule="auto"/>
        <w:ind w:firstLine="567"/>
        <w:jc w:val="both"/>
        <w:rPr>
          <w:rFonts w:ascii="Arial" w:hAnsi="Arial" w:cs="Arial"/>
          <w:sz w:val="24"/>
          <w:szCs w:val="24"/>
          <w:lang w:val="az-Latn-AZ"/>
        </w:rPr>
      </w:pPr>
      <w:r>
        <w:rPr>
          <w:rFonts w:ascii="Arial" w:hAnsi="Arial" w:cs="Arial"/>
          <w:b/>
          <w:sz w:val="24"/>
          <w:szCs w:val="24"/>
          <w:lang w:val="az-Latn-AZ"/>
        </w:rPr>
        <w:t>6 nömrəli</w:t>
      </w:r>
      <w:r>
        <w:rPr>
          <w:rFonts w:ascii="Arial" w:hAnsi="Arial" w:cs="Arial"/>
          <w:sz w:val="24"/>
          <w:szCs w:val="24"/>
          <w:lang w:val="az-Latn-AZ"/>
        </w:rPr>
        <w:t xml:space="preserve"> “</w:t>
      </w:r>
      <w:r>
        <w:rPr>
          <w:rFonts w:ascii="Arial" w:hAnsi="Arial" w:cs="Arial"/>
          <w:b/>
          <w:sz w:val="24"/>
          <w:szCs w:val="24"/>
          <w:lang w:val="az-Latn-AZ" w:eastAsia="ja-JP"/>
        </w:rPr>
        <w:t>Şəhadətnamənin nömrəsi</w:t>
      </w:r>
      <w:r>
        <w:rPr>
          <w:rFonts w:ascii="Arial" w:hAnsi="Arial" w:cs="Arial"/>
          <w:sz w:val="24"/>
          <w:szCs w:val="24"/>
          <w:lang w:val="az-Latn-AZ" w:eastAsia="ja-JP"/>
        </w:rPr>
        <w:t xml:space="preserve">” adlı </w:t>
      </w:r>
      <w:r>
        <w:rPr>
          <w:rFonts w:ascii="Arial" w:hAnsi="Arial" w:cs="Arial"/>
          <w:sz w:val="24"/>
          <w:szCs w:val="24"/>
          <w:lang w:val="az-Latn-AZ"/>
        </w:rPr>
        <w:t xml:space="preserve">sətrin </w:t>
      </w:r>
      <w:r>
        <w:rPr>
          <w:rFonts w:ascii="Arial" w:hAnsi="Arial" w:cs="Arial"/>
          <w:sz w:val="24"/>
          <w:szCs w:val="24"/>
          <w:lang w:val="az-Latn-AZ" w:eastAsia="ja-JP"/>
        </w:rPr>
        <w:t>qarşısındakı 16</w:t>
      </w:r>
      <w:r>
        <w:rPr>
          <w:rFonts w:ascii="Arial" w:hAnsi="Arial" w:cs="Arial"/>
          <w:sz w:val="24"/>
          <w:szCs w:val="24"/>
          <w:lang w:val="az-Latn-AZ"/>
        </w:rPr>
        <w:t xml:space="preserve">-xanalıq çərçivədə soldan sağa hər xanada bir rəqəmlə xüsusi iqtisadi zonada qeydiyyatdan keçmiş vergi </w:t>
      </w:r>
      <w:proofErr w:type="spellStart"/>
      <w:r>
        <w:rPr>
          <w:rFonts w:ascii="Arial" w:hAnsi="Arial" w:cs="Arial"/>
          <w:sz w:val="24"/>
          <w:szCs w:val="24"/>
          <w:lang w:val="az-Latn-AZ"/>
        </w:rPr>
        <w:t>ödəyicisinin</w:t>
      </w:r>
      <w:proofErr w:type="spellEnd"/>
      <w:r>
        <w:rPr>
          <w:rFonts w:ascii="Arial" w:hAnsi="Arial" w:cs="Arial"/>
          <w:sz w:val="24"/>
          <w:szCs w:val="24"/>
          <w:lang w:val="az-Latn-AZ"/>
        </w:rPr>
        <w:t xml:space="preserve"> xüsusi iqtisadi zonada qeydiyyat şəhadətnaməsinin nömrəsi, “</w:t>
      </w:r>
      <w:r>
        <w:rPr>
          <w:rFonts w:ascii="Arial" w:hAnsi="Arial" w:cs="Arial"/>
          <w:b/>
          <w:sz w:val="24"/>
          <w:szCs w:val="24"/>
          <w:lang w:val="az-Latn-AZ" w:eastAsia="ja-JP"/>
        </w:rPr>
        <w:t>Şəhadətnamənin verilmə tarixi</w:t>
      </w:r>
      <w:r>
        <w:rPr>
          <w:rFonts w:ascii="Arial" w:hAnsi="Arial" w:cs="Arial"/>
          <w:sz w:val="24"/>
          <w:szCs w:val="24"/>
          <w:lang w:val="az-Latn-AZ" w:eastAsia="ja-JP"/>
        </w:rPr>
        <w:t>” ifadəsinin qarşısındakı 8</w:t>
      </w:r>
      <w:r>
        <w:rPr>
          <w:rFonts w:ascii="Arial" w:hAnsi="Arial" w:cs="Arial"/>
          <w:sz w:val="24"/>
          <w:szCs w:val="24"/>
          <w:lang w:val="az-Latn-AZ"/>
        </w:rPr>
        <w:t xml:space="preserve">-xanalıq çərçivədə isə qeydiyyat şəhadətnaməsinin verilmə tarixi yazılır: </w:t>
      </w:r>
    </w:p>
    <w:p w:rsidR="007756E1" w:rsidRDefault="00F47D67">
      <w:pPr>
        <w:spacing w:line="360" w:lineRule="auto"/>
        <w:ind w:firstLine="567"/>
        <w:jc w:val="both"/>
        <w:rPr>
          <w:rFonts w:ascii="Arial" w:hAnsi="Arial" w:cs="Arial"/>
          <w:i/>
          <w:sz w:val="24"/>
          <w:szCs w:val="24"/>
          <w:lang w:val="az-Latn-AZ"/>
        </w:rPr>
      </w:pPr>
      <w:r>
        <w:rPr>
          <w:rFonts w:ascii="Arial" w:hAnsi="Arial" w:cs="Arial"/>
          <w:b/>
          <w:i/>
          <w:sz w:val="24"/>
          <w:szCs w:val="24"/>
          <w:lang w:val="az-Latn-AZ"/>
        </w:rPr>
        <w:lastRenderedPageBreak/>
        <w:t xml:space="preserve">Misal: </w:t>
      </w:r>
      <w:r>
        <w:rPr>
          <w:rFonts w:ascii="Arial" w:hAnsi="Arial" w:cs="Arial"/>
          <w:i/>
          <w:sz w:val="24"/>
          <w:szCs w:val="24"/>
          <w:lang w:val="az-Latn-AZ"/>
        </w:rPr>
        <w:t xml:space="preserve">“İnkişaf” Məhdud Məsuliyyətli Cəmiyyəti xüsusi iqtisadi zonada fəaliyyət göstərmək üçün qeydiyyatdan keçərək şəhadətnamə almışdır. Qeydiyyat şəhadətnaməsinin nömrəsi </w:t>
      </w:r>
      <w:r>
        <w:rPr>
          <w:rFonts w:ascii="Arial" w:hAnsi="Arial" w:cs="Arial"/>
          <w:b/>
          <w:i/>
          <w:sz w:val="24"/>
          <w:szCs w:val="24"/>
          <w:lang w:val="az-Latn-AZ"/>
        </w:rPr>
        <w:t>1000234150270002</w:t>
      </w:r>
      <w:r>
        <w:rPr>
          <w:rFonts w:ascii="Arial" w:hAnsi="Arial" w:cs="Arial"/>
          <w:i/>
          <w:sz w:val="24"/>
          <w:szCs w:val="24"/>
          <w:lang w:val="az-Latn-AZ"/>
        </w:rPr>
        <w:t xml:space="preserve">, verilmə tarixi isə </w:t>
      </w:r>
      <w:r>
        <w:rPr>
          <w:rFonts w:ascii="Arial" w:hAnsi="Arial" w:cs="Arial"/>
          <w:b/>
          <w:i/>
          <w:sz w:val="24"/>
          <w:szCs w:val="24"/>
          <w:lang w:val="az-Latn-AZ"/>
        </w:rPr>
        <w:t>01.01.2020-ci il</w:t>
      </w:r>
      <w:r>
        <w:rPr>
          <w:rFonts w:ascii="Arial" w:hAnsi="Arial" w:cs="Arial"/>
          <w:i/>
          <w:sz w:val="24"/>
          <w:szCs w:val="24"/>
          <w:lang w:val="az-Latn-AZ"/>
        </w:rPr>
        <w:t>dir.</w:t>
      </w:r>
      <w:r>
        <w:rPr>
          <w:rFonts w:ascii="Arial" w:hAnsi="Arial" w:cs="Arial"/>
          <w:b/>
          <w:i/>
          <w:sz w:val="24"/>
          <w:szCs w:val="24"/>
          <w:lang w:val="az-Latn-AZ"/>
        </w:rPr>
        <w:t xml:space="preserve"> </w:t>
      </w:r>
    </w:p>
    <w:p w:rsidR="007756E1" w:rsidRDefault="00F47D67">
      <w:pPr>
        <w:spacing w:line="360" w:lineRule="auto"/>
        <w:jc w:val="both"/>
        <w:rPr>
          <w:rFonts w:ascii="Arial" w:hAnsi="Arial" w:cs="Arial"/>
          <w:sz w:val="24"/>
          <w:szCs w:val="24"/>
          <w:lang w:val="az-Latn-AZ"/>
        </w:rPr>
      </w:pPr>
      <w:r>
        <w:rPr>
          <w:rFonts w:ascii="Arial" w:hAnsi="Arial" w:cs="Arial"/>
          <w:sz w:val="24"/>
          <w:szCs w:val="24"/>
          <w:lang w:val="az-Latn-AZ"/>
        </w:rPr>
        <w:t>Bu halda müvafiq xanalar aşağıdakı qay</w:t>
      </w:r>
      <w:r>
        <w:rPr>
          <w:rFonts w:ascii="Arial" w:hAnsi="Arial" w:cs="Arial"/>
          <w:sz w:val="24"/>
          <w:szCs w:val="24"/>
          <w:lang w:val="az-Latn-AZ"/>
        </w:rPr>
        <w:softHyphen/>
        <w:t>dada doldurulur:</w:t>
      </w:r>
    </w:p>
    <w:p w:rsidR="007756E1" w:rsidRDefault="00F47D67">
      <w:pPr>
        <w:spacing w:line="360" w:lineRule="auto"/>
        <w:jc w:val="center"/>
        <w:rPr>
          <w:rFonts w:ascii="Arial" w:hAnsi="Arial" w:cs="Arial"/>
          <w:sz w:val="24"/>
          <w:szCs w:val="24"/>
          <w:lang w:val="en-US"/>
        </w:rPr>
      </w:pPr>
      <w:r>
        <w:rPr>
          <w:noProof/>
          <w:lang w:val="en-US" w:eastAsia="en-US"/>
        </w:rPr>
        <w:drawing>
          <wp:inline distT="0" distB="0" distL="0" distR="0" wp14:anchorId="5AE05C26" wp14:editId="6C3C01C2">
            <wp:extent cx="5972175" cy="571500"/>
            <wp:effectExtent l="0" t="0" r="0" b="0"/>
            <wp:docPr id="1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
                    <pic:cNvPicPr>
                      <a:picLocks noChangeAspect="1" noChangeArrowheads="1"/>
                    </pic:cNvPicPr>
                  </pic:nvPicPr>
                  <pic:blipFill>
                    <a:blip r:embed="rId14"/>
                    <a:stretch>
                      <a:fillRect/>
                    </a:stretch>
                  </pic:blipFill>
                  <pic:spPr bwMode="auto">
                    <a:xfrm>
                      <a:off x="0" y="0"/>
                      <a:ext cx="5972175" cy="571500"/>
                    </a:xfrm>
                    <a:prstGeom prst="rect">
                      <a:avLst/>
                    </a:prstGeom>
                  </pic:spPr>
                </pic:pic>
              </a:graphicData>
            </a:graphic>
          </wp:inline>
        </w:drawing>
      </w:r>
    </w:p>
    <w:p w:rsidR="007756E1" w:rsidRDefault="007756E1">
      <w:pPr>
        <w:pStyle w:val="40"/>
        <w:shd w:val="clear" w:color="auto" w:fill="auto"/>
        <w:tabs>
          <w:tab w:val="left" w:pos="998"/>
        </w:tabs>
        <w:spacing w:before="0" w:line="360" w:lineRule="auto"/>
        <w:ind w:right="20" w:firstLine="0"/>
        <w:rPr>
          <w:rFonts w:ascii="Arial" w:hAnsi="Arial" w:cs="Arial"/>
          <w:b/>
          <w:sz w:val="24"/>
          <w:szCs w:val="24"/>
          <w:lang w:val="en-US"/>
        </w:rPr>
      </w:pPr>
    </w:p>
    <w:p w:rsidR="007756E1" w:rsidRDefault="00F47D67">
      <w:pPr>
        <w:pStyle w:val="40"/>
        <w:shd w:val="clear" w:color="auto" w:fill="auto"/>
        <w:tabs>
          <w:tab w:val="left" w:pos="998"/>
        </w:tabs>
        <w:spacing w:before="0" w:line="360" w:lineRule="auto"/>
        <w:ind w:right="20" w:firstLine="567"/>
        <w:rPr>
          <w:rFonts w:ascii="Arial" w:hAnsi="Arial" w:cs="Arial"/>
          <w:sz w:val="24"/>
          <w:szCs w:val="24"/>
        </w:rPr>
      </w:pPr>
      <w:r>
        <w:rPr>
          <w:rFonts w:ascii="Arial" w:hAnsi="Arial" w:cs="Arial"/>
          <w:b/>
          <w:sz w:val="24"/>
          <w:szCs w:val="24"/>
        </w:rPr>
        <w:t xml:space="preserve">7 nömrəli </w:t>
      </w:r>
      <w:r>
        <w:rPr>
          <w:rFonts w:ascii="Arial" w:hAnsi="Arial" w:cs="Arial"/>
          <w:sz w:val="24"/>
          <w:szCs w:val="24"/>
        </w:rPr>
        <w:t>“</w:t>
      </w:r>
      <w:r>
        <w:rPr>
          <w:rFonts w:ascii="Arial" w:hAnsi="Arial" w:cs="Arial"/>
          <w:b/>
          <w:sz w:val="24"/>
          <w:szCs w:val="24"/>
        </w:rPr>
        <w:t>Vergi dövrü</w:t>
      </w:r>
      <w:r>
        <w:rPr>
          <w:rFonts w:ascii="Arial" w:hAnsi="Arial" w:cs="Arial"/>
          <w:sz w:val="24"/>
          <w:szCs w:val="24"/>
        </w:rPr>
        <w:t xml:space="preserve">” adlı sətirdə </w:t>
      </w:r>
      <w:r>
        <w:rPr>
          <w:rFonts w:ascii="Arial" w:hAnsi="Arial" w:cs="Arial"/>
          <w:b/>
          <w:sz w:val="24"/>
          <w:szCs w:val="24"/>
        </w:rPr>
        <w:t>B</w:t>
      </w:r>
      <w:r>
        <w:rPr>
          <w:rFonts w:ascii="Arial" w:hAnsi="Arial" w:cs="Arial"/>
          <w:sz w:val="24"/>
          <w:szCs w:val="24"/>
        </w:rPr>
        <w:t xml:space="preserve"> işarəsindən sonrakı 6-xanalıq çərçivədə bəyannamənin hansı hesa</w:t>
      </w:r>
      <w:r>
        <w:rPr>
          <w:rStyle w:val="10"/>
          <w:rFonts w:ascii="Arial" w:hAnsi="Arial" w:cs="Arial"/>
          <w:color w:val="auto"/>
          <w:sz w:val="24"/>
          <w:szCs w:val="24"/>
          <w:u w:val="none"/>
        </w:rPr>
        <w:t>bat rübünə</w:t>
      </w:r>
      <w:r>
        <w:rPr>
          <w:rFonts w:ascii="Arial" w:hAnsi="Arial" w:cs="Arial"/>
          <w:sz w:val="24"/>
          <w:szCs w:val="24"/>
        </w:rPr>
        <w:t xml:space="preserve"> aid </w:t>
      </w:r>
      <w:proofErr w:type="spellStart"/>
      <w:r>
        <w:rPr>
          <w:rFonts w:ascii="Arial" w:hAnsi="Arial" w:cs="Arial"/>
          <w:sz w:val="24"/>
          <w:szCs w:val="24"/>
        </w:rPr>
        <w:t>olmasından</w:t>
      </w:r>
      <w:proofErr w:type="spellEnd"/>
      <w:r>
        <w:rPr>
          <w:rFonts w:ascii="Arial" w:hAnsi="Arial" w:cs="Arial"/>
          <w:sz w:val="24"/>
          <w:szCs w:val="24"/>
        </w:rPr>
        <w:t xml:space="preserve"> asılı olaraq </w:t>
      </w:r>
      <w:proofErr w:type="spellStart"/>
      <w:r>
        <w:rPr>
          <w:rFonts w:ascii="Arial" w:hAnsi="Arial" w:cs="Arial"/>
          <w:sz w:val="24"/>
          <w:szCs w:val="24"/>
        </w:rPr>
        <w:t>müvafıq</w:t>
      </w:r>
      <w:proofErr w:type="spellEnd"/>
      <w:r>
        <w:rPr>
          <w:rFonts w:ascii="Arial" w:hAnsi="Arial" w:cs="Arial"/>
          <w:sz w:val="24"/>
          <w:szCs w:val="24"/>
        </w:rPr>
        <w:t xml:space="preserve"> rüb və il yazılır. </w:t>
      </w:r>
    </w:p>
    <w:p w:rsidR="007756E1" w:rsidRDefault="00F47D67">
      <w:pPr>
        <w:pStyle w:val="40"/>
        <w:shd w:val="clear" w:color="auto" w:fill="auto"/>
        <w:tabs>
          <w:tab w:val="left" w:pos="371"/>
        </w:tabs>
        <w:spacing w:before="0" w:line="360" w:lineRule="auto"/>
        <w:ind w:right="20" w:firstLine="567"/>
        <w:rPr>
          <w:rFonts w:ascii="Arial" w:hAnsi="Arial" w:cs="Arial"/>
          <w:sz w:val="24"/>
          <w:szCs w:val="24"/>
        </w:rPr>
      </w:pPr>
      <w:r>
        <w:rPr>
          <w:rFonts w:ascii="Arial" w:hAnsi="Arial" w:cs="Arial"/>
          <w:b/>
          <w:i/>
          <w:sz w:val="24"/>
          <w:szCs w:val="24"/>
        </w:rPr>
        <w:t>Misal:</w:t>
      </w:r>
      <w:r>
        <w:rPr>
          <w:rFonts w:ascii="Arial" w:hAnsi="Arial" w:cs="Arial"/>
          <w:i/>
          <w:sz w:val="24"/>
          <w:szCs w:val="24"/>
        </w:rPr>
        <w:t xml:space="preserve"> “İnkişaf” Məhdud Məsuliyyətli Cəmiyyəti </w:t>
      </w:r>
      <w:r w:rsidR="00C377AC">
        <w:rPr>
          <w:rFonts w:ascii="Arial" w:hAnsi="Arial" w:cs="Arial"/>
          <w:b/>
          <w:i/>
          <w:sz w:val="24"/>
          <w:szCs w:val="24"/>
        </w:rPr>
        <w:t>2024</w:t>
      </w:r>
      <w:r>
        <w:rPr>
          <w:rFonts w:ascii="Arial" w:hAnsi="Arial" w:cs="Arial"/>
          <w:b/>
          <w:i/>
          <w:sz w:val="24"/>
          <w:szCs w:val="24"/>
        </w:rPr>
        <w:t>-cü ilin 1-ci rübü</w:t>
      </w:r>
      <w:r>
        <w:rPr>
          <w:rFonts w:ascii="Arial" w:hAnsi="Arial" w:cs="Arial"/>
          <w:i/>
          <w:sz w:val="24"/>
          <w:szCs w:val="24"/>
        </w:rPr>
        <w:t xml:space="preserve"> üçün rüblük bəyannamə təqdim edirsə vergi dövrü 7 nömrəli sətirdə aşağıdakı qaydada yazılır:</w:t>
      </w:r>
    </w:p>
    <w:p w:rsidR="007756E1" w:rsidRDefault="00D918D9">
      <w:pPr>
        <w:pStyle w:val="ad"/>
        <w:spacing w:line="360" w:lineRule="auto"/>
        <w:ind w:right="99"/>
        <w:rPr>
          <w:rFonts w:ascii="Arial" w:hAnsi="Arial" w:cs="Arial"/>
          <w:b/>
          <w:bCs/>
          <w:sz w:val="24"/>
          <w:szCs w:val="24"/>
          <w:lang w:val="az-Latn-AZ"/>
        </w:rPr>
      </w:pPr>
      <w:r w:rsidRPr="00D918D9">
        <w:rPr>
          <w:noProof/>
          <w:lang w:eastAsia="en-US"/>
        </w:rPr>
        <w:drawing>
          <wp:inline distT="0" distB="0" distL="0" distR="0" wp14:anchorId="3A739079" wp14:editId="7E7A450D">
            <wp:extent cx="2619375" cy="3619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619048" cy="361905"/>
                    </a:xfrm>
                    <a:prstGeom prst="rect">
                      <a:avLst/>
                    </a:prstGeom>
                  </pic:spPr>
                </pic:pic>
              </a:graphicData>
            </a:graphic>
          </wp:inline>
        </w:drawing>
      </w:r>
      <w:r w:rsidR="00F47D67">
        <w:t xml:space="preserve"> </w:t>
      </w:r>
      <w:r w:rsidR="00F47D67">
        <w:rPr>
          <w:lang w:val="az-Latn-AZ"/>
        </w:rPr>
        <w:t xml:space="preserve"> </w:t>
      </w:r>
    </w:p>
    <w:p w:rsidR="007756E1" w:rsidRDefault="007756E1">
      <w:pPr>
        <w:pStyle w:val="ad"/>
        <w:spacing w:line="360" w:lineRule="auto"/>
        <w:ind w:right="99" w:firstLine="567"/>
        <w:jc w:val="both"/>
        <w:rPr>
          <w:rFonts w:ascii="Arial" w:hAnsi="Arial" w:cs="Arial"/>
          <w:b/>
          <w:bCs/>
          <w:sz w:val="24"/>
          <w:szCs w:val="24"/>
          <w:lang w:val="az-Latn-AZ"/>
        </w:rPr>
      </w:pPr>
    </w:p>
    <w:p w:rsidR="007756E1" w:rsidRDefault="00F47D67">
      <w:pPr>
        <w:pStyle w:val="ad"/>
        <w:spacing w:line="360" w:lineRule="auto"/>
        <w:ind w:right="99"/>
        <w:rPr>
          <w:rFonts w:ascii="Arial" w:hAnsi="Arial" w:cs="Arial"/>
          <w:b/>
          <w:bCs/>
          <w:sz w:val="24"/>
          <w:szCs w:val="24"/>
          <w:u w:val="single"/>
          <w:lang w:val="az-Latn-AZ"/>
        </w:rPr>
      </w:pPr>
      <w:r>
        <w:rPr>
          <w:rFonts w:ascii="Arial" w:hAnsi="Arial" w:cs="Arial"/>
          <w:b/>
          <w:bCs/>
          <w:sz w:val="24"/>
          <w:szCs w:val="24"/>
          <w:u w:val="single"/>
          <w:lang w:val="az-Latn-AZ"/>
        </w:rPr>
        <w:t>Bölmə 2. Verginin hesablanması</w:t>
      </w:r>
    </w:p>
    <w:p w:rsidR="007756E1" w:rsidRDefault="007756E1">
      <w:pPr>
        <w:pStyle w:val="ad"/>
        <w:spacing w:line="360" w:lineRule="auto"/>
        <w:ind w:right="99" w:firstLine="567"/>
        <w:jc w:val="both"/>
        <w:rPr>
          <w:rFonts w:ascii="Arial" w:hAnsi="Arial" w:cs="Arial"/>
          <w:b/>
          <w:bCs/>
          <w:sz w:val="24"/>
          <w:szCs w:val="24"/>
          <w:lang w:val="az-Latn-AZ"/>
        </w:rPr>
      </w:pPr>
    </w:p>
    <w:p w:rsidR="007756E1" w:rsidRDefault="00F47D67">
      <w:pPr>
        <w:pStyle w:val="ad"/>
        <w:spacing w:line="360" w:lineRule="auto"/>
        <w:ind w:right="99"/>
        <w:rPr>
          <w:rFonts w:ascii="Arial" w:hAnsi="Arial" w:cs="Arial"/>
          <w:b/>
          <w:bCs/>
          <w:sz w:val="24"/>
          <w:szCs w:val="24"/>
          <w:u w:val="single"/>
          <w:lang w:val="az-Latn-AZ"/>
        </w:rPr>
      </w:pPr>
      <w:r>
        <w:rPr>
          <w:rFonts w:ascii="Arial" w:hAnsi="Arial" w:cs="Arial"/>
          <w:b/>
          <w:bCs/>
          <w:sz w:val="24"/>
          <w:szCs w:val="24"/>
          <w:u w:val="single"/>
          <w:lang w:val="az-Latn-AZ"/>
        </w:rPr>
        <w:t>Hissə 1. Vergi Məcəlləsinin 220.1-ci və 220.1-1-ci maddələrinə əsasən</w:t>
      </w:r>
    </w:p>
    <w:p w:rsidR="007756E1" w:rsidRDefault="007756E1">
      <w:pPr>
        <w:pStyle w:val="ad"/>
        <w:spacing w:line="360" w:lineRule="auto"/>
        <w:ind w:right="0" w:firstLine="567"/>
        <w:jc w:val="both"/>
        <w:rPr>
          <w:rFonts w:ascii="Arial" w:hAnsi="Arial" w:cs="Arial"/>
          <w:bCs/>
          <w:sz w:val="24"/>
          <w:szCs w:val="24"/>
          <w:lang w:val="az-Latn-AZ"/>
        </w:rPr>
      </w:pPr>
    </w:p>
    <w:p w:rsidR="007756E1" w:rsidRDefault="00F47D67">
      <w:pPr>
        <w:pStyle w:val="ad"/>
        <w:spacing w:line="360" w:lineRule="auto"/>
        <w:ind w:right="0" w:firstLine="567"/>
        <w:jc w:val="both"/>
        <w:rPr>
          <w:rFonts w:ascii="Arial" w:hAnsi="Arial" w:cs="Arial"/>
          <w:b/>
          <w:bCs/>
          <w:sz w:val="24"/>
          <w:szCs w:val="24"/>
          <w:lang w:val="az-Latn-AZ"/>
        </w:rPr>
      </w:pPr>
      <w:r>
        <w:rPr>
          <w:rFonts w:ascii="Arial" w:hAnsi="Arial" w:cs="Arial"/>
          <w:bCs/>
          <w:sz w:val="24"/>
          <w:szCs w:val="24"/>
          <w:lang w:val="az-Latn-AZ"/>
        </w:rPr>
        <w:t xml:space="preserve">Bəyannamənin 2-ci Bölməsinin </w:t>
      </w:r>
      <w:r>
        <w:rPr>
          <w:rFonts w:ascii="Arial" w:hAnsi="Arial" w:cs="Arial"/>
          <w:b/>
          <w:bCs/>
          <w:sz w:val="24"/>
          <w:szCs w:val="24"/>
          <w:lang w:val="az-Latn-AZ"/>
        </w:rPr>
        <w:t>1-ci</w:t>
      </w:r>
      <w:r>
        <w:rPr>
          <w:rFonts w:ascii="Arial" w:hAnsi="Arial" w:cs="Arial"/>
          <w:bCs/>
          <w:sz w:val="24"/>
          <w:szCs w:val="24"/>
          <w:lang w:val="az-Latn-AZ"/>
        </w:rPr>
        <w:t xml:space="preserve"> “Vergi Məcəlləsinin 220.1-ci və 220.1-1-ci maddələrinə əsasən” hissəsinin </w:t>
      </w:r>
      <w:r>
        <w:rPr>
          <w:rFonts w:ascii="Arial" w:hAnsi="Arial" w:cs="Arial"/>
          <w:b/>
          <w:bCs/>
          <w:sz w:val="24"/>
          <w:szCs w:val="24"/>
          <w:lang w:val="az-Latn-AZ"/>
        </w:rPr>
        <w:t>801-809 kod</w:t>
      </w:r>
      <w:r>
        <w:rPr>
          <w:rFonts w:ascii="Arial" w:hAnsi="Arial" w:cs="Arial"/>
          <w:bCs/>
          <w:sz w:val="24"/>
          <w:szCs w:val="24"/>
          <w:lang w:val="az-Latn-AZ"/>
        </w:rPr>
        <w:t>lu sətirlərinin</w:t>
      </w:r>
      <w:r>
        <w:rPr>
          <w:rFonts w:ascii="Arial" w:hAnsi="Arial" w:cs="Arial"/>
          <w:b/>
          <w:bCs/>
          <w:sz w:val="24"/>
          <w:szCs w:val="24"/>
          <w:lang w:val="az-Latn-AZ"/>
        </w:rPr>
        <w:t xml:space="preserve"> </w:t>
      </w:r>
      <w:r>
        <w:rPr>
          <w:rFonts w:ascii="Arial" w:hAnsi="Arial" w:cs="Arial"/>
          <w:bCs/>
          <w:sz w:val="24"/>
          <w:szCs w:val="24"/>
          <w:lang w:val="az-Latn-AZ"/>
        </w:rPr>
        <w:t>“</w:t>
      </w:r>
      <w:r>
        <w:rPr>
          <w:rFonts w:ascii="Arial" w:hAnsi="Arial" w:cs="Arial"/>
          <w:b/>
          <w:sz w:val="24"/>
          <w:szCs w:val="24"/>
          <w:lang w:val="az-Latn-AZ"/>
        </w:rPr>
        <w:t>Vergi Məcəlləsinin 220.1-ci maddəsinə əsasən (manatla)</w:t>
      </w:r>
      <w:r>
        <w:rPr>
          <w:rFonts w:ascii="Arial" w:hAnsi="Arial" w:cs="Arial"/>
          <w:sz w:val="24"/>
          <w:szCs w:val="24"/>
          <w:lang w:val="az-Latn-AZ"/>
        </w:rPr>
        <w:t>”, “</w:t>
      </w:r>
      <w:r>
        <w:rPr>
          <w:rFonts w:ascii="Arial" w:hAnsi="Arial" w:cs="Arial"/>
          <w:b/>
          <w:sz w:val="24"/>
          <w:szCs w:val="24"/>
          <w:lang w:val="az-Latn-AZ"/>
        </w:rPr>
        <w:t>Vergi Məcəlləsinin 220.1-1-ci maddəsinə əsasən (manatla)</w:t>
      </w:r>
      <w:r>
        <w:rPr>
          <w:rFonts w:ascii="Arial" w:hAnsi="Arial" w:cs="Arial"/>
          <w:sz w:val="24"/>
          <w:szCs w:val="24"/>
          <w:lang w:val="az-Latn-AZ"/>
        </w:rPr>
        <w:t>” və “</w:t>
      </w:r>
      <w:r>
        <w:rPr>
          <w:rFonts w:ascii="Arial" w:hAnsi="Arial" w:cs="Arial"/>
          <w:b/>
          <w:sz w:val="24"/>
          <w:szCs w:val="24"/>
          <w:lang w:val="az-Latn-AZ"/>
        </w:rPr>
        <w:t>Xüsusi iqtisadi zonada (manatla)</w:t>
      </w:r>
      <w:r>
        <w:rPr>
          <w:rFonts w:ascii="Arial" w:hAnsi="Arial" w:cs="Arial"/>
          <w:sz w:val="24"/>
          <w:szCs w:val="24"/>
          <w:lang w:val="az-Latn-AZ"/>
        </w:rPr>
        <w:t xml:space="preserve">” sütunlarında vergi </w:t>
      </w:r>
      <w:proofErr w:type="spellStart"/>
      <w:r>
        <w:rPr>
          <w:rFonts w:ascii="Arial" w:hAnsi="Arial" w:cs="Arial"/>
          <w:sz w:val="24"/>
          <w:szCs w:val="24"/>
          <w:lang w:val="az-Latn-AZ"/>
        </w:rPr>
        <w:t>ödəyicisinin</w:t>
      </w:r>
      <w:proofErr w:type="spellEnd"/>
      <w:r>
        <w:rPr>
          <w:rFonts w:ascii="Arial" w:hAnsi="Arial" w:cs="Arial"/>
          <w:sz w:val="24"/>
          <w:szCs w:val="24"/>
          <w:lang w:val="az-Latn-AZ"/>
        </w:rPr>
        <w:t xml:space="preserve"> Vergi Məcəlləsinin müvafiq maddələrinə uyğun olaraq aşağıdakı məlumatlar qeyd olunur.</w:t>
      </w:r>
      <w:r>
        <w:rPr>
          <w:rFonts w:ascii="Arial" w:hAnsi="Arial" w:cs="Arial"/>
          <w:b/>
          <w:bCs/>
          <w:sz w:val="24"/>
          <w:szCs w:val="24"/>
          <w:lang w:val="az-Latn-AZ"/>
        </w:rPr>
        <w:t xml:space="preserve"> </w:t>
      </w:r>
    </w:p>
    <w:p w:rsidR="007756E1" w:rsidRDefault="00F47D67">
      <w:pPr>
        <w:pStyle w:val="af6"/>
        <w:spacing w:before="280" w:after="280" w:line="360" w:lineRule="auto"/>
        <w:ind w:firstLine="567"/>
        <w:jc w:val="both"/>
        <w:rPr>
          <w:rFonts w:ascii="Arial" w:hAnsi="Arial" w:cs="Arial"/>
          <w:bCs/>
          <w:lang w:val="az-Latn-AZ"/>
        </w:rPr>
      </w:pPr>
      <w:r>
        <w:rPr>
          <w:rFonts w:ascii="Arial" w:hAnsi="Arial" w:cs="Arial"/>
          <w:b/>
          <w:bCs/>
          <w:lang w:val="az-Latn-AZ"/>
        </w:rPr>
        <w:t xml:space="preserve">801, 802 </w:t>
      </w:r>
      <w:r>
        <w:rPr>
          <w:rFonts w:ascii="Arial" w:hAnsi="Arial" w:cs="Arial"/>
          <w:bCs/>
          <w:lang w:val="az-Latn-AZ"/>
        </w:rPr>
        <w:t>və</w:t>
      </w:r>
      <w:r>
        <w:rPr>
          <w:rFonts w:ascii="Arial" w:hAnsi="Arial" w:cs="Arial"/>
          <w:b/>
          <w:bCs/>
          <w:lang w:val="az-Latn-AZ"/>
        </w:rPr>
        <w:t xml:space="preserve"> 803 kod</w:t>
      </w:r>
      <w:r>
        <w:rPr>
          <w:rFonts w:ascii="Arial" w:hAnsi="Arial" w:cs="Arial"/>
          <w:bCs/>
          <w:lang w:val="az-Latn-AZ"/>
        </w:rPr>
        <w:t>lu “</w:t>
      </w:r>
      <w:r>
        <w:rPr>
          <w:rFonts w:ascii="Arial" w:hAnsi="Arial" w:cs="Arial"/>
          <w:b/>
          <w:bCs/>
          <w:lang w:val="az-Latn-AZ"/>
        </w:rPr>
        <w:t>Rübün 1-ci, 2-ci və 3-cü aylarında təqdim edilmiş malların (işlərin, xidmətlərin) və əmlakın dəyəri, manatla</w:t>
      </w:r>
      <w:r>
        <w:rPr>
          <w:rFonts w:ascii="Arial" w:hAnsi="Arial" w:cs="Arial"/>
          <w:bCs/>
          <w:lang w:val="az-Latn-AZ"/>
        </w:rPr>
        <w:t xml:space="preserve">” </w:t>
      </w:r>
      <w:r>
        <w:rPr>
          <w:rFonts w:ascii="Arial" w:hAnsi="Arial" w:cs="Arial"/>
          <w:lang w:val="az-Latn-AZ"/>
        </w:rPr>
        <w:t xml:space="preserve">adlı sətirlərin </w:t>
      </w:r>
      <w:r>
        <w:rPr>
          <w:rFonts w:ascii="Arial" w:hAnsi="Arial" w:cs="Arial"/>
          <w:b/>
          <w:lang w:val="az-Latn-AZ"/>
        </w:rPr>
        <w:t>“Vergi Məcəlləsinin 220.1-ci maddəsinə əsasən (manatla)”</w:t>
      </w:r>
      <w:r>
        <w:rPr>
          <w:rFonts w:ascii="Arial" w:hAnsi="Arial" w:cs="Arial"/>
          <w:lang w:val="az-Latn-AZ"/>
        </w:rPr>
        <w:t xml:space="preserve"> sütununda Vergi Məcəlləsinin 218.4-cü maddəsində nəzərdə tutulmuş fəaliyyətlə məşğul olan və 218.1.2-ci maddəsində göstərilən vergi </w:t>
      </w:r>
      <w:proofErr w:type="spellStart"/>
      <w:r>
        <w:rPr>
          <w:rFonts w:ascii="Arial" w:hAnsi="Arial" w:cs="Arial"/>
          <w:lang w:val="az-Latn-AZ"/>
        </w:rPr>
        <w:t>ödəyiciləri</w:t>
      </w:r>
      <w:proofErr w:type="spellEnd"/>
      <w:r>
        <w:rPr>
          <w:rFonts w:ascii="Arial" w:hAnsi="Arial" w:cs="Arial"/>
          <w:lang w:val="az-Latn-AZ"/>
        </w:rPr>
        <w:t xml:space="preserve"> istisna olmaqla bu Məcəllənin XI fəslinin müddəaları nəzərə alınmaqla, ƏDV məqsədləri üçün qeydiyyata alınmamış və ardıcıl 12 aylıq dövrün istənilən ayında (aylarında) vergi tutulan əməliyyatlarının həcmi 200.000 manat və ondan az olan, </w:t>
      </w:r>
      <w:r>
        <w:rPr>
          <w:rFonts w:ascii="Arial" w:hAnsi="Arial" w:cs="Arial"/>
          <w:b/>
          <w:lang w:val="az-Latn-AZ"/>
        </w:rPr>
        <w:t>“Vergi Məcəlləsinin 220.1-1-ci maddəsinə əsasən (manatla)”</w:t>
      </w:r>
      <w:r>
        <w:rPr>
          <w:rFonts w:ascii="Arial" w:hAnsi="Arial" w:cs="Arial"/>
          <w:lang w:val="az-Latn-AZ"/>
        </w:rPr>
        <w:t xml:space="preserve"> sütununda </w:t>
      </w:r>
      <w:r>
        <w:rPr>
          <w:rStyle w:val="aa"/>
          <w:rFonts w:ascii="Arial" w:hAnsi="Arial" w:cs="Arial"/>
          <w:i w:val="0"/>
          <w:shd w:val="clear" w:color="auto" w:fill="FFFFFF"/>
          <w:lang w:val="az-Latn-AZ"/>
        </w:rPr>
        <w:t xml:space="preserve">vergi tutulan əməliyyatlarının həcmi ardıcıl 12 aylıq dövrün istənilən ayında (aylarında) 200.000 manatdan artıq olan </w:t>
      </w:r>
      <w:r>
        <w:rPr>
          <w:rStyle w:val="aa"/>
          <w:rFonts w:ascii="Arial" w:hAnsi="Arial" w:cs="Arial"/>
          <w:b/>
          <w:shd w:val="clear" w:color="auto" w:fill="FFFFFF"/>
          <w:lang w:val="az-Latn-AZ"/>
        </w:rPr>
        <w:t>ictimai iaşə fəaliyyəti</w:t>
      </w:r>
      <w:r>
        <w:rPr>
          <w:rStyle w:val="aa"/>
          <w:rFonts w:ascii="Arial" w:hAnsi="Arial" w:cs="Arial"/>
          <w:i w:val="0"/>
          <w:shd w:val="clear" w:color="auto" w:fill="FFFFFF"/>
          <w:lang w:val="az-Latn-AZ"/>
        </w:rPr>
        <w:t xml:space="preserve"> ilə məşğul olan və </w:t>
      </w:r>
      <w:r>
        <w:rPr>
          <w:rStyle w:val="aa"/>
          <w:rFonts w:ascii="Arial" w:hAnsi="Arial" w:cs="Arial"/>
          <w:b/>
          <w:i w:val="0"/>
          <w:shd w:val="clear" w:color="auto" w:fill="FFFFFF"/>
          <w:lang w:val="az-Latn-AZ"/>
        </w:rPr>
        <w:t>“Xüsusi iqtisadi zonada (manatla)”</w:t>
      </w:r>
      <w:r>
        <w:rPr>
          <w:rStyle w:val="aa"/>
          <w:rFonts w:ascii="Arial" w:hAnsi="Arial" w:cs="Arial"/>
          <w:i w:val="0"/>
          <w:shd w:val="clear" w:color="auto" w:fill="FFFFFF"/>
          <w:lang w:val="az-Latn-AZ"/>
        </w:rPr>
        <w:t xml:space="preserve"> sütununda isə </w:t>
      </w:r>
      <w:r>
        <w:rPr>
          <w:rStyle w:val="aa"/>
          <w:rFonts w:ascii="Arial" w:hAnsi="Arial" w:cs="Arial"/>
          <w:b/>
          <w:shd w:val="clear" w:color="auto" w:fill="FFFFFF"/>
          <w:lang w:val="az-Latn-AZ"/>
        </w:rPr>
        <w:t>Xüsusi iqtisadi zonada</w:t>
      </w:r>
      <w:r>
        <w:rPr>
          <w:rFonts w:ascii="Arial" w:hAnsi="Arial" w:cs="Arial"/>
          <w:b/>
          <w:i/>
          <w:lang w:val="az-Latn-AZ"/>
        </w:rPr>
        <w:t xml:space="preserve"> fəaliyyəti</w:t>
      </w:r>
      <w:r>
        <w:rPr>
          <w:rFonts w:ascii="Arial" w:hAnsi="Arial" w:cs="Arial"/>
          <w:i/>
          <w:lang w:val="az-Latn-AZ"/>
        </w:rPr>
        <w:t xml:space="preserve"> </w:t>
      </w:r>
      <w:r>
        <w:rPr>
          <w:rFonts w:ascii="Arial" w:hAnsi="Arial" w:cs="Arial"/>
          <w:lang w:val="az-Latn-AZ"/>
        </w:rPr>
        <w:t xml:space="preserve">olan vergi </w:t>
      </w:r>
      <w:proofErr w:type="spellStart"/>
      <w:r>
        <w:rPr>
          <w:rFonts w:ascii="Arial" w:hAnsi="Arial" w:cs="Arial"/>
          <w:lang w:val="az-Latn-AZ"/>
        </w:rPr>
        <w:t>ödəyiciləri</w:t>
      </w:r>
      <w:proofErr w:type="spellEnd"/>
      <w:r>
        <w:rPr>
          <w:rFonts w:ascii="Arial" w:hAnsi="Arial" w:cs="Arial"/>
          <w:lang w:val="az-Latn-AZ"/>
        </w:rPr>
        <w:t xml:space="preserve"> tərəfindən müvafiq sütunlarda aylar üzrə </w:t>
      </w:r>
      <w:r>
        <w:rPr>
          <w:rFonts w:ascii="Arial" w:hAnsi="Arial" w:cs="Arial"/>
          <w:bCs/>
          <w:lang w:val="az-Latn-AZ"/>
        </w:rPr>
        <w:lastRenderedPageBreak/>
        <w:t>təqdim etdiyi malların (işlərin, xidmətlərin) dəyəri</w:t>
      </w:r>
      <w:r>
        <w:rPr>
          <w:rFonts w:ascii="Arial" w:hAnsi="Arial" w:cs="Arial"/>
          <w:iCs/>
          <w:lang w:val="az-Latn-AZ"/>
        </w:rPr>
        <w:t xml:space="preserve"> </w:t>
      </w:r>
      <w:r>
        <w:rPr>
          <w:rFonts w:ascii="Arial" w:hAnsi="Arial" w:cs="Arial"/>
          <w:lang w:val="az-Latn-AZ"/>
        </w:rPr>
        <w:t xml:space="preserve">əks etdirilir. </w:t>
      </w:r>
      <w:r>
        <w:rPr>
          <w:rFonts w:ascii="Arial" w:hAnsi="Arial" w:cs="Arial"/>
          <w:bCs/>
          <w:lang w:val="az-Latn-AZ"/>
        </w:rPr>
        <w:t xml:space="preserve">Eyni zamanda Vergi Məcəlləsinin 218.6.2-ci maddəsinə əsasən vergi ödəyicisi kimi vergi orqanında uçotda olmayan şəxslərə (əhaliyə) göstərilən xidmətlərdən və görülən işlərdən başqa, xidmətlərin </w:t>
      </w:r>
      <w:proofErr w:type="spellStart"/>
      <w:r>
        <w:rPr>
          <w:rFonts w:ascii="Arial" w:hAnsi="Arial" w:cs="Arial"/>
          <w:bCs/>
          <w:lang w:val="az-Latn-AZ"/>
        </w:rPr>
        <w:t>göstərilməsini</w:t>
      </w:r>
      <w:proofErr w:type="spellEnd"/>
      <w:r>
        <w:rPr>
          <w:rFonts w:ascii="Arial" w:hAnsi="Arial" w:cs="Arial"/>
          <w:bCs/>
          <w:lang w:val="az-Latn-AZ"/>
        </w:rPr>
        <w:t xml:space="preserve"> və işlərin </w:t>
      </w:r>
      <w:proofErr w:type="spellStart"/>
      <w:r>
        <w:rPr>
          <w:rFonts w:ascii="Arial" w:hAnsi="Arial" w:cs="Arial"/>
          <w:bCs/>
          <w:lang w:val="az-Latn-AZ"/>
        </w:rPr>
        <w:t>görülməsini</w:t>
      </w:r>
      <w:proofErr w:type="spellEnd"/>
      <w:r>
        <w:rPr>
          <w:rFonts w:ascii="Arial" w:hAnsi="Arial" w:cs="Arial"/>
          <w:bCs/>
          <w:lang w:val="az-Latn-AZ"/>
        </w:rPr>
        <w:t xml:space="preserve"> həyata keçirən şəxslər tərəfindən əhaliyə xidmətlə yanaşı, hüquqi şəxslərə və vergi ödəyicisi kimi vergi orqanında uçotda olan fiziki şəxslərə xidmətlərin göstərilməsi həyata keçirilirsə, rüb ərzində elektron </w:t>
      </w:r>
      <w:proofErr w:type="spellStart"/>
      <w:r>
        <w:rPr>
          <w:rFonts w:ascii="Arial" w:hAnsi="Arial" w:cs="Arial"/>
          <w:bCs/>
          <w:lang w:val="az-Latn-AZ"/>
        </w:rPr>
        <w:t>qaimə</w:t>
      </w:r>
      <w:proofErr w:type="spellEnd"/>
      <w:r>
        <w:rPr>
          <w:rFonts w:ascii="Arial" w:hAnsi="Arial" w:cs="Arial"/>
          <w:bCs/>
          <w:lang w:val="az-Latn-AZ"/>
        </w:rPr>
        <w:t xml:space="preserve">-faktura ilə </w:t>
      </w:r>
      <w:proofErr w:type="spellStart"/>
      <w:r>
        <w:rPr>
          <w:rFonts w:ascii="Arial" w:hAnsi="Arial" w:cs="Arial"/>
          <w:bCs/>
          <w:lang w:val="az-Latn-AZ"/>
        </w:rPr>
        <w:t>rəsmiləşdirilməli</w:t>
      </w:r>
      <w:proofErr w:type="spellEnd"/>
      <w:r>
        <w:rPr>
          <w:rFonts w:ascii="Arial" w:hAnsi="Arial" w:cs="Arial"/>
          <w:bCs/>
          <w:lang w:val="az-Latn-AZ"/>
        </w:rPr>
        <w:t xml:space="preserve"> olan əməliyyatların (qeyri-rezident hüquqi şəxslər və sahibkarlıq fəaliyyətini həyata keçirən qeyri rezident fiziki şəxslərə hesab-faktura (</w:t>
      </w:r>
      <w:proofErr w:type="spellStart"/>
      <w:r>
        <w:rPr>
          <w:rFonts w:ascii="Arial" w:hAnsi="Arial" w:cs="Arial"/>
          <w:bCs/>
          <w:lang w:val="az-Latn-AZ"/>
        </w:rPr>
        <w:t>invoys</w:t>
      </w:r>
      <w:proofErr w:type="spellEnd"/>
      <w:r>
        <w:rPr>
          <w:rFonts w:ascii="Arial" w:hAnsi="Arial" w:cs="Arial"/>
          <w:bCs/>
          <w:lang w:val="az-Latn-AZ"/>
        </w:rPr>
        <w:t>) əsasında göstərilən xidmətlərin və görülən işlərin dəyəri də daxil olmaqla) həcmi xidmətlərin göstərilməsi və işlərin görülməsi üzrə ümumi əməliyyatların (</w:t>
      </w:r>
      <w:proofErr w:type="spellStart"/>
      <w:r>
        <w:rPr>
          <w:rFonts w:ascii="Arial" w:hAnsi="Arial" w:cs="Arial"/>
          <w:bCs/>
          <w:lang w:val="az-Latn-AZ"/>
        </w:rPr>
        <w:t>satışdankənar</w:t>
      </w:r>
      <w:proofErr w:type="spellEnd"/>
      <w:r>
        <w:rPr>
          <w:rFonts w:ascii="Arial" w:hAnsi="Arial" w:cs="Arial"/>
          <w:bCs/>
          <w:lang w:val="az-Latn-AZ"/>
        </w:rPr>
        <w:t xml:space="preserve"> gəlirlər istisna olmaqla) həcminin 30 faizindən çox olduqda vergi </w:t>
      </w:r>
      <w:proofErr w:type="spellStart"/>
      <w:r>
        <w:rPr>
          <w:rFonts w:ascii="Arial" w:hAnsi="Arial" w:cs="Arial"/>
          <w:bCs/>
          <w:lang w:val="az-Latn-AZ"/>
        </w:rPr>
        <w:t>ödəyiciləri</w:t>
      </w:r>
      <w:proofErr w:type="spellEnd"/>
      <w:r>
        <w:rPr>
          <w:rFonts w:ascii="Arial" w:hAnsi="Arial" w:cs="Arial"/>
          <w:bCs/>
          <w:lang w:val="az-Latn-AZ"/>
        </w:rPr>
        <w:t xml:space="preserve"> tərəfindən müvafiq sütunlarda aylar üzrə təqdim etdiyi malların (işlərin, xidmətlərin) dəyəri əks </w:t>
      </w:r>
      <w:proofErr w:type="spellStart"/>
      <w:r>
        <w:rPr>
          <w:rFonts w:ascii="Arial" w:hAnsi="Arial" w:cs="Arial"/>
          <w:bCs/>
          <w:lang w:val="az-Latn-AZ"/>
        </w:rPr>
        <w:t>etdirilməsi</w:t>
      </w:r>
      <w:proofErr w:type="spellEnd"/>
      <w:r>
        <w:rPr>
          <w:rFonts w:ascii="Arial" w:hAnsi="Arial" w:cs="Arial"/>
          <w:bCs/>
          <w:lang w:val="az-Latn-AZ"/>
        </w:rPr>
        <w:t xml:space="preserve"> hüququ yoxdur. Bu halda vergi ödəyicisi mükəlləfiyyətinin </w:t>
      </w:r>
      <w:proofErr w:type="spellStart"/>
      <w:r>
        <w:rPr>
          <w:rFonts w:ascii="Arial" w:hAnsi="Arial" w:cs="Arial"/>
          <w:bCs/>
          <w:lang w:val="az-Latn-AZ"/>
        </w:rPr>
        <w:t>dəyişdirilməsi</w:t>
      </w:r>
      <w:proofErr w:type="spellEnd"/>
      <w:r>
        <w:rPr>
          <w:rFonts w:ascii="Arial" w:hAnsi="Arial" w:cs="Arial"/>
          <w:bCs/>
          <w:lang w:val="az-Latn-AZ"/>
        </w:rPr>
        <w:t xml:space="preserve"> barədə müvafiq ərizə ilə vergi orqanına müraciət etməlidir.  </w:t>
      </w:r>
    </w:p>
    <w:p w:rsidR="007756E1" w:rsidRDefault="00F47D67">
      <w:pPr>
        <w:pStyle w:val="af6"/>
        <w:spacing w:before="280" w:after="280" w:line="360" w:lineRule="auto"/>
        <w:ind w:firstLine="567"/>
        <w:jc w:val="both"/>
        <w:rPr>
          <w:rFonts w:ascii="Arial" w:hAnsi="Arial" w:cs="Arial"/>
          <w:bCs/>
          <w:lang w:val="az-Latn-AZ"/>
        </w:rPr>
      </w:pPr>
      <w:r>
        <w:rPr>
          <w:rFonts w:ascii="Arial" w:hAnsi="Arial" w:cs="Arial"/>
          <w:b/>
          <w:bCs/>
          <w:lang w:val="az-Latn-AZ"/>
        </w:rPr>
        <w:t>Diqqət!</w:t>
      </w:r>
      <w:r>
        <w:rPr>
          <w:rFonts w:ascii="Arial" w:hAnsi="Arial" w:cs="Arial"/>
          <w:bCs/>
          <w:lang w:val="az-Latn-AZ"/>
        </w:rPr>
        <w:t xml:space="preserve"> Rübün ayları üzrə təqdim edilmiş dövriyyə məbləği vergi ödəyicisi tərəfindən ən azı elektron </w:t>
      </w:r>
      <w:proofErr w:type="spellStart"/>
      <w:r>
        <w:rPr>
          <w:rFonts w:ascii="Arial" w:hAnsi="Arial" w:cs="Arial"/>
          <w:bCs/>
          <w:lang w:val="az-Latn-AZ"/>
        </w:rPr>
        <w:t>qaimə</w:t>
      </w:r>
      <w:proofErr w:type="spellEnd"/>
      <w:r>
        <w:rPr>
          <w:rFonts w:ascii="Arial" w:hAnsi="Arial" w:cs="Arial"/>
          <w:bCs/>
          <w:lang w:val="az-Latn-AZ"/>
        </w:rPr>
        <w:t xml:space="preserve">-faktura və </w:t>
      </w:r>
      <w:proofErr w:type="spellStart"/>
      <w:r>
        <w:rPr>
          <w:rFonts w:ascii="Arial" w:hAnsi="Arial" w:cs="Arial"/>
          <w:bCs/>
          <w:lang w:val="az-Latn-AZ"/>
        </w:rPr>
        <w:t>onlayn</w:t>
      </w:r>
      <w:proofErr w:type="spellEnd"/>
      <w:r>
        <w:rPr>
          <w:rFonts w:ascii="Arial" w:hAnsi="Arial" w:cs="Arial"/>
          <w:bCs/>
          <w:lang w:val="az-Latn-AZ"/>
        </w:rPr>
        <w:t xml:space="preserve"> kassa məlumatlarına əsasən təqdim edilmiş mallar (iş, xidmət) üzrə yaranan dövriyyə məbləğinə bərabər olmalıdır. </w:t>
      </w:r>
    </w:p>
    <w:p w:rsidR="007756E1" w:rsidRDefault="00F47D67">
      <w:pPr>
        <w:pStyle w:val="af6"/>
        <w:spacing w:before="280" w:after="280" w:line="360" w:lineRule="auto"/>
        <w:ind w:firstLine="567"/>
        <w:jc w:val="both"/>
        <w:rPr>
          <w:rFonts w:ascii="Arial" w:hAnsi="Arial" w:cs="Arial"/>
          <w:bCs/>
          <w:lang w:val="az-Latn-AZ"/>
        </w:rPr>
      </w:pPr>
      <w:r>
        <w:rPr>
          <w:rFonts w:ascii="Arial" w:hAnsi="Arial" w:cs="Arial"/>
          <w:b/>
          <w:bCs/>
          <w:lang w:val="az-Latn-AZ"/>
        </w:rPr>
        <w:t>Diqqət!</w:t>
      </w:r>
      <w:r>
        <w:rPr>
          <w:rFonts w:ascii="Arial" w:hAnsi="Arial" w:cs="Arial"/>
          <w:bCs/>
          <w:lang w:val="az-Latn-AZ"/>
        </w:rPr>
        <w:t xml:space="preserve"> 4-cü rüb üzrə təqdim edilmiş bəyannamənin 1 nömrəli əlavəsində Əsas vəsaitlər, Qeyri-maddi aktivlərin dəyəri, Ehtiyatlar sətirləri üzrə </w:t>
      </w:r>
      <w:proofErr w:type="spellStart"/>
      <w:r>
        <w:rPr>
          <w:rFonts w:ascii="Arial" w:hAnsi="Arial" w:cs="Arial"/>
          <w:bCs/>
          <w:lang w:val="az-Latn-AZ"/>
        </w:rPr>
        <w:t>təqdimedilmiş</w:t>
      </w:r>
      <w:proofErr w:type="spellEnd"/>
      <w:r>
        <w:rPr>
          <w:rFonts w:ascii="Arial" w:hAnsi="Arial" w:cs="Arial"/>
          <w:bCs/>
          <w:lang w:val="az-Latn-AZ"/>
        </w:rPr>
        <w:t xml:space="preserve"> məbləğlərin cəmi il üzrə təqdim edilmiş </w:t>
      </w:r>
      <w:proofErr w:type="spellStart"/>
      <w:r>
        <w:rPr>
          <w:rFonts w:ascii="Arial" w:hAnsi="Arial" w:cs="Arial"/>
          <w:bCs/>
          <w:lang w:val="az-Latn-AZ"/>
        </w:rPr>
        <w:t>sadələşdirilmiş</w:t>
      </w:r>
      <w:proofErr w:type="spellEnd"/>
      <w:r>
        <w:rPr>
          <w:rFonts w:ascii="Arial" w:hAnsi="Arial" w:cs="Arial"/>
          <w:bCs/>
          <w:lang w:val="az-Latn-AZ"/>
        </w:rPr>
        <w:t xml:space="preserve"> vergi bəyannamələrində təqdim edilmiş malların (işlərin, xidmətlərin) və əmlakın cəmi dəyərindən az ola bilməz. (istehsal fəaliyyəti ilə məşğul olanlar istisna olmaqla).</w:t>
      </w:r>
    </w:p>
    <w:p w:rsidR="007756E1" w:rsidRDefault="00F47D67">
      <w:pPr>
        <w:pStyle w:val="af6"/>
        <w:spacing w:before="280" w:after="280" w:line="360" w:lineRule="auto"/>
        <w:ind w:firstLine="567"/>
        <w:jc w:val="both"/>
        <w:rPr>
          <w:rFonts w:ascii="Arial" w:hAnsi="Arial" w:cs="Arial"/>
          <w:bCs/>
          <w:lang w:val="az-Latn-AZ"/>
        </w:rPr>
      </w:pPr>
      <w:r>
        <w:rPr>
          <w:rFonts w:ascii="Arial" w:hAnsi="Arial" w:cs="Arial"/>
          <w:bCs/>
          <w:lang w:val="az-Latn-AZ"/>
        </w:rPr>
        <w:t xml:space="preserve"> </w:t>
      </w:r>
      <w:r>
        <w:rPr>
          <w:rFonts w:ascii="Arial" w:hAnsi="Arial" w:cs="Arial"/>
          <w:b/>
          <w:bCs/>
          <w:lang w:val="az-Latn-AZ"/>
        </w:rPr>
        <w:t>Diqqət!</w:t>
      </w:r>
      <w:r>
        <w:rPr>
          <w:rFonts w:ascii="Arial" w:hAnsi="Arial" w:cs="Arial"/>
          <w:bCs/>
          <w:lang w:val="az-Latn-AZ"/>
        </w:rPr>
        <w:t xml:space="preserve"> 4-cü rüb üzrə təqdim edilmiş bəyannamənin 1 nömrəli əlavəsində Ehtiyatlar sətrinin “Dövr ərzində daxil olmuşdur” xanalarında göstərilmiş məbləğ bəyannamənin aid olduğu ilin müvafiq dövrlərində tərəfinizdən idxal edilmiş mallar və e-</w:t>
      </w:r>
      <w:proofErr w:type="spellStart"/>
      <w:r>
        <w:rPr>
          <w:rFonts w:ascii="Arial" w:hAnsi="Arial" w:cs="Arial"/>
          <w:bCs/>
          <w:lang w:val="az-Latn-AZ"/>
        </w:rPr>
        <w:t>qaimə</w:t>
      </w:r>
      <w:proofErr w:type="spellEnd"/>
      <w:r>
        <w:rPr>
          <w:rFonts w:ascii="Arial" w:hAnsi="Arial" w:cs="Arial"/>
          <w:bCs/>
          <w:lang w:val="az-Latn-AZ"/>
        </w:rPr>
        <w:t xml:space="preserve"> əsasında alınmış mallara bərabər olmalıdır (istehsal fəaliyyəti ilə məşğul olanlar istisna olmaqla).</w:t>
      </w:r>
    </w:p>
    <w:p w:rsidR="007756E1" w:rsidRDefault="00F47D67">
      <w:pPr>
        <w:pStyle w:val="MediumGrid21"/>
        <w:spacing w:line="360" w:lineRule="auto"/>
        <w:ind w:firstLine="567"/>
        <w:jc w:val="both"/>
        <w:rPr>
          <w:rFonts w:ascii="Arial" w:hAnsi="Arial" w:cs="Arial"/>
          <w:i/>
          <w:sz w:val="24"/>
          <w:szCs w:val="24"/>
          <w:lang w:val="az-Latn-AZ"/>
        </w:rPr>
      </w:pPr>
      <w:r>
        <w:rPr>
          <w:rFonts w:ascii="Arial" w:hAnsi="Arial" w:cs="Arial"/>
          <w:b/>
          <w:bCs/>
          <w:i/>
          <w:sz w:val="24"/>
          <w:szCs w:val="24"/>
          <w:lang w:val="az-Latn-AZ"/>
        </w:rPr>
        <w:t>Misal:</w:t>
      </w:r>
      <w:r>
        <w:rPr>
          <w:rFonts w:ascii="Arial" w:hAnsi="Arial" w:cs="Arial"/>
          <w:i/>
          <w:sz w:val="24"/>
          <w:szCs w:val="24"/>
          <w:lang w:val="az-Latn-AZ"/>
        </w:rPr>
        <w:t xml:space="preserve"> Vergi tutulan əməliyyatlarının həcmi ardıcıl 12 aylıq dövrün istənilən ayında (aylarında) 200.000 manatdan artıq olan ictimai iaşə fəaliyyətləri ilə məşğul olan “Tərəqqi” MMC-</w:t>
      </w:r>
      <w:proofErr w:type="spellStart"/>
      <w:r>
        <w:rPr>
          <w:rFonts w:ascii="Arial" w:hAnsi="Arial" w:cs="Arial"/>
          <w:i/>
          <w:sz w:val="24"/>
          <w:szCs w:val="24"/>
          <w:lang w:val="az-Latn-AZ"/>
        </w:rPr>
        <w:t>nin</w:t>
      </w:r>
      <w:proofErr w:type="spellEnd"/>
      <w:r>
        <w:rPr>
          <w:rFonts w:ascii="Arial" w:hAnsi="Arial" w:cs="Arial"/>
          <w:i/>
          <w:sz w:val="24"/>
          <w:szCs w:val="24"/>
          <w:lang w:val="az-Latn-AZ"/>
        </w:rPr>
        <w:t xml:space="preserve"> </w:t>
      </w:r>
      <w:r w:rsidR="00C377AC">
        <w:rPr>
          <w:rFonts w:ascii="Arial" w:hAnsi="Arial" w:cs="Arial"/>
          <w:i/>
          <w:sz w:val="24"/>
          <w:szCs w:val="24"/>
          <w:lang w:val="az-Latn-AZ"/>
        </w:rPr>
        <w:t>2024</w:t>
      </w:r>
      <w:r>
        <w:rPr>
          <w:rFonts w:ascii="Arial" w:hAnsi="Arial" w:cs="Arial"/>
          <w:i/>
          <w:sz w:val="24"/>
          <w:szCs w:val="24"/>
          <w:lang w:val="az-Latn-AZ"/>
        </w:rPr>
        <w:t xml:space="preserve">-cü ilin yanvar ayında 60.000,0 manat, fevral ayında 50.000,0 manat və mart ayında 55.000,0 manat dəyərində </w:t>
      </w:r>
      <w:r>
        <w:rPr>
          <w:rFonts w:ascii="Arial" w:hAnsi="Arial" w:cs="Arial"/>
          <w:bCs/>
          <w:i/>
          <w:sz w:val="24"/>
          <w:szCs w:val="24"/>
          <w:lang w:val="az-Latn-AZ"/>
        </w:rPr>
        <w:t>istehlak məqsədilə hazırlanmış qida məhsulları təqdim etmişdir.</w:t>
      </w:r>
      <w:r>
        <w:rPr>
          <w:rFonts w:ascii="Arial" w:hAnsi="Arial" w:cs="Arial"/>
          <w:i/>
          <w:sz w:val="24"/>
          <w:szCs w:val="24"/>
          <w:lang w:val="az-Latn-AZ"/>
        </w:rPr>
        <w:t xml:space="preserve"> </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sz w:val="24"/>
          <w:szCs w:val="24"/>
          <w:lang w:val="az-Latn-AZ"/>
        </w:rPr>
        <w:lastRenderedPageBreak/>
        <w:t>Bu halda “</w:t>
      </w:r>
      <w:r>
        <w:rPr>
          <w:rFonts w:ascii="Arial" w:hAnsi="Arial" w:cs="Arial"/>
          <w:b/>
          <w:sz w:val="24"/>
          <w:szCs w:val="24"/>
          <w:lang w:val="az-Latn-AZ"/>
        </w:rPr>
        <w:t>Vergi Məcəlləsinin 220.1-1-ci maddəsinə əsasən (manatla)</w:t>
      </w:r>
      <w:r>
        <w:rPr>
          <w:rFonts w:ascii="Arial" w:hAnsi="Arial" w:cs="Arial"/>
          <w:sz w:val="24"/>
          <w:szCs w:val="24"/>
          <w:lang w:val="az-Latn-AZ"/>
        </w:rPr>
        <w:t xml:space="preserve">” sütunun </w:t>
      </w:r>
      <w:r>
        <w:rPr>
          <w:rFonts w:ascii="Arial" w:hAnsi="Arial" w:cs="Arial"/>
          <w:sz w:val="24"/>
          <w:szCs w:val="24"/>
          <w:bdr w:val="single" w:sz="4" w:space="0" w:color="000000"/>
          <w:lang w:val="az-Latn-AZ"/>
        </w:rPr>
        <w:t>C1</w:t>
      </w:r>
      <w:r>
        <w:rPr>
          <w:rFonts w:ascii="Arial" w:hAnsi="Arial" w:cs="Arial"/>
          <w:sz w:val="24"/>
          <w:szCs w:val="24"/>
          <w:lang w:val="az-Latn-AZ"/>
        </w:rPr>
        <w:t xml:space="preserve"> xanalarında ictimai iaşə fəaliyyəti bağlı təqdim edilmiş işlərin xidmətlərin </w:t>
      </w:r>
      <w:r>
        <w:rPr>
          <w:rFonts w:ascii="Arial" w:hAnsi="Arial" w:cs="Arial"/>
          <w:bCs/>
          <w:sz w:val="24"/>
          <w:szCs w:val="24"/>
          <w:lang w:val="az-Latn-AZ"/>
        </w:rPr>
        <w:t xml:space="preserve">dəyəri </w:t>
      </w:r>
      <w:r>
        <w:rPr>
          <w:rFonts w:ascii="Arial" w:hAnsi="Arial" w:cs="Arial"/>
          <w:sz w:val="24"/>
          <w:szCs w:val="24"/>
          <w:lang w:val="az-Latn-AZ"/>
        </w:rPr>
        <w:t>aşağıdakı kimi yazılır:</w:t>
      </w:r>
    </w:p>
    <w:p w:rsidR="007756E1" w:rsidRDefault="00F47D67">
      <w:pPr>
        <w:pStyle w:val="ad"/>
        <w:spacing w:line="360" w:lineRule="auto"/>
        <w:ind w:right="0"/>
        <w:jc w:val="both"/>
        <w:rPr>
          <w:rFonts w:ascii="Arial" w:hAnsi="Arial" w:cs="Arial"/>
          <w:sz w:val="24"/>
          <w:szCs w:val="24"/>
          <w:lang w:val="az-Latn-AZ"/>
        </w:rPr>
      </w:pPr>
      <w:r>
        <w:rPr>
          <w:noProof/>
          <w:lang w:eastAsia="en-US"/>
        </w:rPr>
        <w:drawing>
          <wp:inline distT="0" distB="0" distL="0" distR="0" wp14:anchorId="6228E3D6" wp14:editId="55B9685A">
            <wp:extent cx="6248400" cy="1590675"/>
            <wp:effectExtent l="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3"/>
                    <pic:cNvPicPr>
                      <a:picLocks noChangeAspect="1" noChangeArrowheads="1"/>
                    </pic:cNvPicPr>
                  </pic:nvPicPr>
                  <pic:blipFill>
                    <a:blip r:embed="rId16"/>
                    <a:stretch>
                      <a:fillRect/>
                    </a:stretch>
                  </pic:blipFill>
                  <pic:spPr bwMode="auto">
                    <a:xfrm>
                      <a:off x="0" y="0"/>
                      <a:ext cx="6248400" cy="1590675"/>
                    </a:xfrm>
                    <a:prstGeom prst="rect">
                      <a:avLst/>
                    </a:prstGeom>
                  </pic:spPr>
                </pic:pic>
              </a:graphicData>
            </a:graphic>
          </wp:inline>
        </w:drawing>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b/>
          <w:bCs/>
          <w:sz w:val="24"/>
          <w:szCs w:val="24"/>
          <w:lang w:val="az-Latn-AZ"/>
        </w:rPr>
        <w:t xml:space="preserve">804 </w:t>
      </w:r>
      <w:r>
        <w:rPr>
          <w:rFonts w:ascii="Arial" w:hAnsi="Arial" w:cs="Arial"/>
          <w:bCs/>
          <w:sz w:val="24"/>
          <w:szCs w:val="24"/>
          <w:lang w:val="az-Latn-AZ"/>
        </w:rPr>
        <w:t>kodlu “</w:t>
      </w:r>
      <w:r>
        <w:rPr>
          <w:rFonts w:ascii="Arial" w:hAnsi="Arial" w:cs="Arial"/>
          <w:b/>
          <w:bCs/>
          <w:sz w:val="24"/>
          <w:szCs w:val="24"/>
          <w:lang w:val="az-Latn-AZ"/>
        </w:rPr>
        <w:t xml:space="preserve">Rüb üzrə təqdim edilmiş mallara (işlərə, xidmətlərə) və əmlaka görə əldə edilmiş ümumi hasilatın, habelə </w:t>
      </w:r>
      <w:proofErr w:type="spellStart"/>
      <w:r>
        <w:rPr>
          <w:rFonts w:ascii="Arial" w:hAnsi="Arial" w:cs="Arial"/>
          <w:b/>
          <w:bCs/>
          <w:sz w:val="24"/>
          <w:szCs w:val="24"/>
          <w:lang w:val="az-Latn-AZ"/>
        </w:rPr>
        <w:t>satışdankənar</w:t>
      </w:r>
      <w:proofErr w:type="spellEnd"/>
      <w:r>
        <w:rPr>
          <w:rFonts w:ascii="Arial" w:hAnsi="Arial" w:cs="Arial"/>
          <w:b/>
          <w:bCs/>
          <w:sz w:val="24"/>
          <w:szCs w:val="24"/>
          <w:lang w:val="az-Latn-AZ"/>
        </w:rPr>
        <w:t xml:space="preserve"> gəlirlərin (ödəmə mənbəyində vergi tutulmuş gəlirlər istisna edilməklə) həcmi</w:t>
      </w:r>
      <w:r>
        <w:rPr>
          <w:rFonts w:ascii="Arial" w:hAnsi="Arial" w:cs="Arial"/>
          <w:bCs/>
          <w:sz w:val="24"/>
          <w:szCs w:val="24"/>
          <w:lang w:val="az-Latn-AZ"/>
        </w:rPr>
        <w:t>” adlı sətrin “</w:t>
      </w:r>
      <w:r>
        <w:rPr>
          <w:rFonts w:ascii="Arial" w:hAnsi="Arial" w:cs="Arial"/>
          <w:b/>
          <w:sz w:val="24"/>
          <w:szCs w:val="24"/>
          <w:lang w:val="az-Latn-AZ"/>
        </w:rPr>
        <w:t>Vergi Məcəlləsinin 220.1-ci maddəsinə əsasən (manatla)</w:t>
      </w:r>
      <w:r>
        <w:rPr>
          <w:rFonts w:ascii="Arial" w:hAnsi="Arial" w:cs="Arial"/>
          <w:sz w:val="24"/>
          <w:szCs w:val="24"/>
          <w:lang w:val="az-Latn-AZ"/>
        </w:rPr>
        <w:t xml:space="preserve">” 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xanasında Vergi Məcəlləsinin 218.4-cü maddəsində nəzərdə tutulmuş fəaliyyətlə məşğul olan və 218.1.2-ci maddəsində göstərilən vergi </w:t>
      </w:r>
      <w:proofErr w:type="spellStart"/>
      <w:r>
        <w:rPr>
          <w:rFonts w:ascii="Arial" w:hAnsi="Arial" w:cs="Arial"/>
          <w:sz w:val="24"/>
          <w:szCs w:val="24"/>
          <w:lang w:val="az-Latn-AZ"/>
        </w:rPr>
        <w:t>ödəyiciləri</w:t>
      </w:r>
      <w:proofErr w:type="spellEnd"/>
      <w:r>
        <w:rPr>
          <w:rFonts w:ascii="Arial" w:hAnsi="Arial" w:cs="Arial"/>
          <w:sz w:val="24"/>
          <w:szCs w:val="24"/>
          <w:lang w:val="az-Latn-AZ"/>
        </w:rPr>
        <w:t xml:space="preserve"> istisna olmaqla bu Məcəllənin XI fəslinin müddəaları nəzərə alınmaqla, ƏDV məqsədləri üçün qeydiyyata alınmamış və ardıcıl 12 aylıq dövrün istənilən ayında (aylarında) vergi tutulan əməliyyatlarının həcmi 200.000 manat və ondan az olan vergi </w:t>
      </w:r>
      <w:proofErr w:type="spellStart"/>
      <w:r>
        <w:rPr>
          <w:rFonts w:ascii="Arial" w:hAnsi="Arial" w:cs="Arial"/>
          <w:sz w:val="24"/>
          <w:szCs w:val="24"/>
          <w:lang w:val="az-Latn-AZ"/>
        </w:rPr>
        <w:t>ödəyicilərinin</w:t>
      </w:r>
      <w:proofErr w:type="spellEnd"/>
      <w:r>
        <w:rPr>
          <w:rFonts w:ascii="Arial" w:hAnsi="Arial" w:cs="Arial"/>
          <w:sz w:val="24"/>
          <w:szCs w:val="24"/>
          <w:lang w:val="az-Latn-AZ"/>
        </w:rPr>
        <w:t>, “</w:t>
      </w:r>
      <w:r>
        <w:rPr>
          <w:rFonts w:ascii="Arial" w:hAnsi="Arial" w:cs="Arial"/>
          <w:b/>
          <w:sz w:val="24"/>
          <w:szCs w:val="24"/>
          <w:lang w:val="az-Latn-AZ"/>
        </w:rPr>
        <w:t>Vergi Məcəlləsinin 220.1-1-ci maddəsinə əsasən (manatla)</w:t>
      </w:r>
      <w:r>
        <w:rPr>
          <w:rFonts w:ascii="Arial" w:hAnsi="Arial" w:cs="Arial"/>
          <w:sz w:val="24"/>
          <w:szCs w:val="24"/>
          <w:lang w:val="az-Latn-AZ"/>
        </w:rPr>
        <w:t xml:space="preserve">” 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w:t>
      </w:r>
      <w:r>
        <w:rPr>
          <w:rStyle w:val="aa"/>
          <w:rFonts w:ascii="Arial" w:hAnsi="Arial" w:cs="Arial"/>
          <w:i w:val="0"/>
          <w:sz w:val="24"/>
          <w:szCs w:val="24"/>
          <w:shd w:val="clear" w:color="auto" w:fill="FFFFFF"/>
          <w:lang w:val="az-Latn-AZ"/>
        </w:rPr>
        <w:t xml:space="preserve">vergi tutulan əməliyyatlarının həcmi ardıcıl 12 aylıq dövrün istənilən ayında (aylarında) 200.000 manatdan artıq olan ictimai iaşə fəaliyyəti ilə məşğul olan vergi </w:t>
      </w:r>
      <w:proofErr w:type="spellStart"/>
      <w:r>
        <w:rPr>
          <w:rStyle w:val="aa"/>
          <w:rFonts w:ascii="Arial" w:hAnsi="Arial" w:cs="Arial"/>
          <w:i w:val="0"/>
          <w:sz w:val="24"/>
          <w:szCs w:val="24"/>
          <w:shd w:val="clear" w:color="auto" w:fill="FFFFFF"/>
          <w:lang w:val="az-Latn-AZ"/>
        </w:rPr>
        <w:t>ödəyicilərinin</w:t>
      </w:r>
      <w:proofErr w:type="spellEnd"/>
      <w:r>
        <w:rPr>
          <w:rFonts w:ascii="Arial" w:hAnsi="Arial" w:cs="Arial"/>
          <w:sz w:val="24"/>
          <w:szCs w:val="24"/>
          <w:lang w:val="az-Latn-AZ"/>
        </w:rPr>
        <w:t>, “</w:t>
      </w:r>
      <w:r>
        <w:rPr>
          <w:rFonts w:ascii="Arial" w:hAnsi="Arial" w:cs="Arial"/>
          <w:b/>
          <w:sz w:val="24"/>
          <w:szCs w:val="24"/>
          <w:lang w:val="az-Latn-AZ"/>
        </w:rPr>
        <w:t>Xüsusi iqtisadi zonada (manatla)</w:t>
      </w:r>
      <w:r>
        <w:rPr>
          <w:rFonts w:ascii="Arial" w:hAnsi="Arial" w:cs="Arial"/>
          <w:sz w:val="24"/>
          <w:szCs w:val="24"/>
          <w:lang w:val="az-Latn-AZ"/>
        </w:rPr>
        <w:t xml:space="preserve">” 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isə xüsusi iqtisadi zonada</w:t>
      </w:r>
      <w:r>
        <w:rPr>
          <w:rFonts w:ascii="Arial" w:hAnsi="Arial" w:cs="Arial"/>
          <w:bCs/>
          <w:sz w:val="24"/>
          <w:szCs w:val="24"/>
          <w:lang w:val="az-Latn-AZ"/>
        </w:rPr>
        <w:t xml:space="preserve"> rüb ərzində təqdim edilmiş mallara (işlərə, xidmətlərə) və əmlaka görə əldə edilmiş ümumi hasilatın həcmi </w:t>
      </w:r>
      <w:r>
        <w:rPr>
          <w:rFonts w:ascii="Arial" w:hAnsi="Arial" w:cs="Arial"/>
          <w:sz w:val="24"/>
          <w:szCs w:val="24"/>
          <w:lang w:val="az-Latn-AZ"/>
        </w:rPr>
        <w:t>yazılır.</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b/>
          <w:sz w:val="24"/>
          <w:szCs w:val="24"/>
          <w:lang w:val="az-Latn-AZ"/>
        </w:rPr>
        <w:t>Diqqət!</w:t>
      </w:r>
      <w:r>
        <w:rPr>
          <w:rFonts w:ascii="Arial" w:hAnsi="Arial" w:cs="Arial"/>
          <w:sz w:val="24"/>
          <w:szCs w:val="24"/>
          <w:lang w:val="az-Latn-AZ"/>
        </w:rPr>
        <w:t xml:space="preserve"> Bəyannamənin aid olduğu rüb üzrə hasilatın məbləği Dövlət Gömrük Komitəsindən daxil olmuş məlumata əsasən aparılmış ixrac </w:t>
      </w:r>
      <w:proofErr w:type="spellStart"/>
      <w:r>
        <w:rPr>
          <w:rFonts w:ascii="Arial" w:hAnsi="Arial" w:cs="Arial"/>
          <w:sz w:val="24"/>
          <w:szCs w:val="24"/>
          <w:lang w:val="az-Latn-AZ"/>
        </w:rPr>
        <w:t>əməliyyatlarından</w:t>
      </w:r>
      <w:proofErr w:type="spellEnd"/>
      <w:r>
        <w:rPr>
          <w:rFonts w:ascii="Arial" w:hAnsi="Arial" w:cs="Arial"/>
          <w:sz w:val="24"/>
          <w:szCs w:val="24"/>
          <w:lang w:val="az-Latn-AZ"/>
        </w:rPr>
        <w:t xml:space="preserve"> az ola bilməz.</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b/>
          <w:sz w:val="24"/>
          <w:szCs w:val="24"/>
          <w:lang w:val="az-Latn-AZ"/>
        </w:rPr>
        <w:t>Diqqət!</w:t>
      </w:r>
      <w:r>
        <w:rPr>
          <w:rFonts w:ascii="Arial" w:hAnsi="Arial" w:cs="Arial"/>
          <w:sz w:val="24"/>
          <w:szCs w:val="24"/>
          <w:lang w:val="az-Latn-AZ"/>
        </w:rPr>
        <w:t xml:space="preserve"> “İctimai iaşə fəaliyyəti ilə məşğul olan şəxslərin </w:t>
      </w:r>
      <w:proofErr w:type="spellStart"/>
      <w:r>
        <w:rPr>
          <w:rFonts w:ascii="Arial" w:hAnsi="Arial" w:cs="Arial"/>
          <w:sz w:val="24"/>
          <w:szCs w:val="24"/>
          <w:lang w:val="az-Latn-AZ"/>
        </w:rPr>
        <w:t>sadələşdirilmiş</w:t>
      </w:r>
      <w:proofErr w:type="spellEnd"/>
      <w:r>
        <w:rPr>
          <w:rFonts w:ascii="Arial" w:hAnsi="Arial" w:cs="Arial"/>
          <w:sz w:val="24"/>
          <w:szCs w:val="24"/>
          <w:lang w:val="az-Latn-AZ"/>
        </w:rPr>
        <w:t xml:space="preserve"> vergi ödəyicisi olmaq hüququndan istifadə haqqında” Məlumat formasını təqdim edən </w:t>
      </w:r>
      <w:proofErr w:type="spellStart"/>
      <w:r>
        <w:rPr>
          <w:rFonts w:ascii="Arial" w:hAnsi="Arial" w:cs="Arial"/>
          <w:sz w:val="24"/>
          <w:szCs w:val="24"/>
          <w:lang w:val="az-Latn-AZ"/>
        </w:rPr>
        <w:t>sadələşdirilmiş</w:t>
      </w:r>
      <w:proofErr w:type="spellEnd"/>
      <w:r>
        <w:rPr>
          <w:rFonts w:ascii="Arial" w:hAnsi="Arial" w:cs="Arial"/>
          <w:sz w:val="24"/>
          <w:szCs w:val="24"/>
          <w:lang w:val="az-Latn-AZ"/>
        </w:rPr>
        <w:t xml:space="preserve"> vergi ödəyicisi hasilatı bəyannamənin </w:t>
      </w:r>
      <w:r>
        <w:rPr>
          <w:rFonts w:ascii="Arial" w:hAnsi="Arial" w:cs="Arial"/>
          <w:b/>
          <w:sz w:val="24"/>
          <w:szCs w:val="24"/>
          <w:lang w:val="az-Latn-AZ"/>
        </w:rPr>
        <w:t xml:space="preserve">“Vergi Məcəlləsinin 220.1-1-ci maddəsinə əsasən (manatla)”  </w:t>
      </w:r>
      <w:r>
        <w:rPr>
          <w:rFonts w:ascii="Arial" w:hAnsi="Arial" w:cs="Arial"/>
          <w:sz w:val="24"/>
          <w:szCs w:val="24"/>
          <w:lang w:val="az-Latn-AZ"/>
        </w:rPr>
        <w:t xml:space="preserve">sütununda əks </w:t>
      </w:r>
      <w:proofErr w:type="spellStart"/>
      <w:r>
        <w:rPr>
          <w:rFonts w:ascii="Arial" w:hAnsi="Arial" w:cs="Arial"/>
          <w:sz w:val="24"/>
          <w:szCs w:val="24"/>
          <w:lang w:val="az-Latn-AZ"/>
        </w:rPr>
        <w:t>etdirməlidir</w:t>
      </w:r>
      <w:proofErr w:type="spellEnd"/>
      <w:r>
        <w:rPr>
          <w:rFonts w:ascii="Arial" w:hAnsi="Arial" w:cs="Arial"/>
          <w:sz w:val="24"/>
          <w:szCs w:val="24"/>
          <w:lang w:val="az-Latn-AZ"/>
        </w:rPr>
        <w:t xml:space="preserve">. </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b/>
          <w:bCs/>
          <w:i/>
          <w:sz w:val="24"/>
          <w:szCs w:val="24"/>
          <w:lang w:val="az-Latn-AZ"/>
        </w:rPr>
        <w:t>Misal:</w:t>
      </w:r>
      <w:r>
        <w:rPr>
          <w:rFonts w:ascii="Arial" w:hAnsi="Arial" w:cs="Arial"/>
          <w:i/>
          <w:sz w:val="24"/>
          <w:szCs w:val="24"/>
          <w:lang w:val="az-Latn-AZ"/>
        </w:rPr>
        <w:t xml:space="preserve"> “İnkişaf” MMC-</w:t>
      </w:r>
      <w:proofErr w:type="spellStart"/>
      <w:r>
        <w:rPr>
          <w:rFonts w:ascii="Arial" w:hAnsi="Arial" w:cs="Arial"/>
          <w:i/>
          <w:sz w:val="24"/>
          <w:szCs w:val="24"/>
          <w:lang w:val="az-Latn-AZ"/>
        </w:rPr>
        <w:t>nin</w:t>
      </w:r>
      <w:proofErr w:type="spellEnd"/>
      <w:r>
        <w:rPr>
          <w:rFonts w:ascii="Arial" w:hAnsi="Arial" w:cs="Arial"/>
          <w:b/>
          <w:i/>
          <w:sz w:val="24"/>
          <w:szCs w:val="24"/>
          <w:lang w:val="az-Latn-AZ"/>
        </w:rPr>
        <w:t xml:space="preserve"> </w:t>
      </w:r>
      <w:r w:rsidR="00C377AC">
        <w:rPr>
          <w:rFonts w:ascii="Arial" w:hAnsi="Arial" w:cs="Arial"/>
          <w:b/>
          <w:i/>
          <w:sz w:val="24"/>
          <w:szCs w:val="24"/>
          <w:lang w:val="az-Latn-AZ"/>
        </w:rPr>
        <w:t>2024</w:t>
      </w:r>
      <w:r>
        <w:rPr>
          <w:rFonts w:ascii="Arial" w:hAnsi="Arial" w:cs="Arial"/>
          <w:b/>
          <w:i/>
          <w:sz w:val="24"/>
          <w:szCs w:val="24"/>
          <w:lang w:val="az-Latn-AZ"/>
        </w:rPr>
        <w:t>-cü ilin 1-ci rübü</w:t>
      </w:r>
      <w:r>
        <w:rPr>
          <w:rFonts w:ascii="Arial" w:hAnsi="Arial" w:cs="Arial"/>
          <w:i/>
          <w:sz w:val="24"/>
          <w:szCs w:val="24"/>
          <w:lang w:val="az-Latn-AZ"/>
        </w:rPr>
        <w:t xml:space="preserve"> üzrə “</w:t>
      </w:r>
      <w:r>
        <w:rPr>
          <w:rFonts w:ascii="Arial" w:hAnsi="Arial" w:cs="Arial"/>
          <w:b/>
          <w:bCs/>
          <w:i/>
          <w:sz w:val="24"/>
          <w:szCs w:val="24"/>
          <w:lang w:val="az-Latn-AZ"/>
        </w:rPr>
        <w:t xml:space="preserve">Rüb üzrə təqdim edilmiş mallara (işlərə, xidmətlərə) və əmlaka görə əldə edilmiş ümumi hasilatın, habelə </w:t>
      </w:r>
      <w:proofErr w:type="spellStart"/>
      <w:r>
        <w:rPr>
          <w:rFonts w:ascii="Arial" w:hAnsi="Arial" w:cs="Arial"/>
          <w:b/>
          <w:bCs/>
          <w:i/>
          <w:sz w:val="24"/>
          <w:szCs w:val="24"/>
          <w:lang w:val="az-Latn-AZ"/>
        </w:rPr>
        <w:t>satışdankənar</w:t>
      </w:r>
      <w:proofErr w:type="spellEnd"/>
      <w:r>
        <w:rPr>
          <w:rFonts w:ascii="Arial" w:hAnsi="Arial" w:cs="Arial"/>
          <w:b/>
          <w:bCs/>
          <w:i/>
          <w:sz w:val="24"/>
          <w:szCs w:val="24"/>
          <w:lang w:val="az-Latn-AZ"/>
        </w:rPr>
        <w:t xml:space="preserve"> gəlirlərin (ödəmə mənbəyində vergi tutulmuş gəlirlər istisna edilməklə) həcmi</w:t>
      </w:r>
      <w:r>
        <w:rPr>
          <w:rFonts w:ascii="Arial" w:hAnsi="Arial" w:cs="Arial"/>
          <w:bCs/>
          <w:i/>
          <w:sz w:val="24"/>
          <w:szCs w:val="24"/>
          <w:lang w:val="az-Latn-AZ"/>
        </w:rPr>
        <w:t xml:space="preserve">” </w:t>
      </w:r>
      <w:r>
        <w:rPr>
          <w:rFonts w:ascii="Arial" w:hAnsi="Arial" w:cs="Arial"/>
          <w:b/>
          <w:i/>
          <w:sz w:val="24"/>
          <w:szCs w:val="24"/>
          <w:lang w:val="az-Latn-AZ"/>
        </w:rPr>
        <w:t>63.000,0 manat</w:t>
      </w:r>
      <w:r>
        <w:rPr>
          <w:rFonts w:ascii="Arial" w:hAnsi="Arial" w:cs="Arial"/>
          <w:i/>
          <w:sz w:val="24"/>
          <w:szCs w:val="24"/>
          <w:lang w:val="az-Latn-AZ"/>
        </w:rPr>
        <w:t xml:space="preserve"> olmuşdur.</w:t>
      </w:r>
      <w:r>
        <w:rPr>
          <w:rFonts w:ascii="Arial" w:hAnsi="Arial" w:cs="Arial"/>
          <w:sz w:val="24"/>
          <w:szCs w:val="24"/>
          <w:lang w:val="az-Latn-AZ"/>
        </w:rPr>
        <w:t xml:space="preserve"> </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sz w:val="24"/>
          <w:szCs w:val="24"/>
          <w:lang w:val="az-Latn-AZ"/>
        </w:rPr>
        <w:lastRenderedPageBreak/>
        <w:t xml:space="preserve">Bu halda bəyannamənin </w:t>
      </w:r>
      <w:r>
        <w:rPr>
          <w:rFonts w:ascii="Arial" w:hAnsi="Arial" w:cs="Arial"/>
          <w:b/>
          <w:bCs/>
          <w:sz w:val="24"/>
          <w:szCs w:val="24"/>
          <w:lang w:val="az-Latn-AZ"/>
        </w:rPr>
        <w:t>804 kod</w:t>
      </w:r>
      <w:r>
        <w:rPr>
          <w:rFonts w:ascii="Arial" w:hAnsi="Arial" w:cs="Arial"/>
          <w:bCs/>
          <w:sz w:val="24"/>
          <w:szCs w:val="24"/>
          <w:lang w:val="az-Latn-AZ"/>
        </w:rPr>
        <w:t xml:space="preserve">lu </w:t>
      </w:r>
      <w:r>
        <w:rPr>
          <w:rFonts w:ascii="Arial" w:hAnsi="Arial" w:cs="Arial"/>
          <w:sz w:val="24"/>
          <w:szCs w:val="24"/>
          <w:lang w:val="az-Latn-AZ"/>
        </w:rPr>
        <w:t xml:space="preserve">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w:t>
      </w:r>
      <w:r>
        <w:rPr>
          <w:rFonts w:ascii="Arial" w:hAnsi="Arial" w:cs="Arial"/>
          <w:bCs/>
          <w:sz w:val="24"/>
          <w:szCs w:val="24"/>
          <w:lang w:val="az-Latn-AZ"/>
        </w:rPr>
        <w:t xml:space="preserve">təqdim edilmiş malların (işlərin, xidmətlərin) dəyəri </w:t>
      </w:r>
      <w:r>
        <w:rPr>
          <w:rFonts w:ascii="Arial" w:hAnsi="Arial" w:cs="Arial"/>
          <w:sz w:val="24"/>
          <w:szCs w:val="24"/>
          <w:lang w:val="az-Latn-AZ"/>
        </w:rPr>
        <w:t>aşağıdakı kimi yazılır:</w:t>
      </w:r>
    </w:p>
    <w:p w:rsidR="007756E1" w:rsidRDefault="00F47D67">
      <w:pPr>
        <w:pStyle w:val="ad"/>
        <w:spacing w:line="360" w:lineRule="auto"/>
        <w:ind w:right="0"/>
        <w:rPr>
          <w:rFonts w:ascii="Arial" w:hAnsi="Arial" w:cs="Arial"/>
          <w:sz w:val="24"/>
          <w:szCs w:val="24"/>
          <w:lang w:val="az-Latn-AZ"/>
        </w:rPr>
      </w:pPr>
      <w:r>
        <w:rPr>
          <w:noProof/>
          <w:lang w:eastAsia="en-US"/>
        </w:rPr>
        <w:drawing>
          <wp:inline distT="0" distB="0" distL="0" distR="0" wp14:anchorId="23AD84B1" wp14:editId="52C841DB">
            <wp:extent cx="5943600" cy="999490"/>
            <wp:effectExtent l="0" t="0" r="0" b="0"/>
            <wp:docPr id="1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
                    <pic:cNvPicPr>
                      <a:picLocks noChangeAspect="1" noChangeArrowheads="1"/>
                    </pic:cNvPicPr>
                  </pic:nvPicPr>
                  <pic:blipFill>
                    <a:blip r:embed="rId17"/>
                    <a:stretch>
                      <a:fillRect/>
                    </a:stretch>
                  </pic:blipFill>
                  <pic:spPr bwMode="auto">
                    <a:xfrm>
                      <a:off x="0" y="0"/>
                      <a:ext cx="5943600" cy="999490"/>
                    </a:xfrm>
                    <a:prstGeom prst="rect">
                      <a:avLst/>
                    </a:prstGeom>
                  </pic:spPr>
                </pic:pic>
              </a:graphicData>
            </a:graphic>
          </wp:inline>
        </w:drawing>
      </w:r>
    </w:p>
    <w:p w:rsidR="007756E1" w:rsidRDefault="007756E1">
      <w:pPr>
        <w:pStyle w:val="ad"/>
        <w:spacing w:line="360" w:lineRule="auto"/>
        <w:ind w:right="0" w:firstLine="567"/>
        <w:jc w:val="both"/>
        <w:rPr>
          <w:rFonts w:ascii="Arial" w:hAnsi="Arial" w:cs="Arial"/>
          <w:b/>
          <w:bCs/>
          <w:sz w:val="24"/>
          <w:szCs w:val="24"/>
          <w:lang w:val="az-Latn-AZ"/>
        </w:rPr>
      </w:pP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b/>
          <w:bCs/>
          <w:i/>
          <w:sz w:val="24"/>
          <w:szCs w:val="24"/>
          <w:lang w:val="az-Latn-AZ"/>
        </w:rPr>
        <w:t>Misal:</w:t>
      </w:r>
      <w:r>
        <w:rPr>
          <w:rFonts w:ascii="Arial" w:hAnsi="Arial" w:cs="Arial"/>
          <w:i/>
          <w:sz w:val="24"/>
          <w:szCs w:val="24"/>
          <w:lang w:val="az-Latn-AZ"/>
        </w:rPr>
        <w:t xml:space="preserve"> Vergi tutulan əməliyyatlarının həcmi ardıcıl 12 aylıq dövrün istənilən ayında (aylarında) 200.000 manatdan artıq olan ictimai iaşə fəaliyyətləri ilə məşğul olan “Tərəqqi” MMC-</w:t>
      </w:r>
      <w:proofErr w:type="spellStart"/>
      <w:r>
        <w:rPr>
          <w:rFonts w:ascii="Arial" w:hAnsi="Arial" w:cs="Arial"/>
          <w:i/>
          <w:sz w:val="24"/>
          <w:szCs w:val="24"/>
          <w:lang w:val="az-Latn-AZ"/>
        </w:rPr>
        <w:t>nin</w:t>
      </w:r>
      <w:proofErr w:type="spellEnd"/>
      <w:r>
        <w:rPr>
          <w:rFonts w:ascii="Arial" w:hAnsi="Arial" w:cs="Arial"/>
          <w:i/>
          <w:sz w:val="24"/>
          <w:szCs w:val="24"/>
          <w:lang w:val="az-Latn-AZ"/>
        </w:rPr>
        <w:t xml:space="preserve"> </w:t>
      </w:r>
      <w:r w:rsidR="00C377AC">
        <w:rPr>
          <w:rFonts w:ascii="Arial" w:hAnsi="Arial" w:cs="Arial"/>
          <w:b/>
          <w:i/>
          <w:sz w:val="24"/>
          <w:szCs w:val="24"/>
          <w:lang w:val="az-Latn-AZ"/>
        </w:rPr>
        <w:t>2024</w:t>
      </w:r>
      <w:r>
        <w:rPr>
          <w:rFonts w:ascii="Arial" w:hAnsi="Arial" w:cs="Arial"/>
          <w:b/>
          <w:i/>
          <w:sz w:val="24"/>
          <w:szCs w:val="24"/>
          <w:lang w:val="az-Latn-AZ"/>
        </w:rPr>
        <w:t>-cü ilin</w:t>
      </w:r>
      <w:r>
        <w:rPr>
          <w:rFonts w:ascii="Arial" w:hAnsi="Arial" w:cs="Arial"/>
          <w:i/>
          <w:sz w:val="24"/>
          <w:szCs w:val="24"/>
          <w:lang w:val="az-Latn-AZ"/>
        </w:rPr>
        <w:t xml:space="preserve"> </w:t>
      </w:r>
      <w:r>
        <w:rPr>
          <w:rFonts w:ascii="Arial" w:hAnsi="Arial" w:cs="Arial"/>
          <w:b/>
          <w:i/>
          <w:sz w:val="24"/>
          <w:szCs w:val="24"/>
          <w:lang w:val="az-Latn-AZ"/>
        </w:rPr>
        <w:t>1-ci rübündə</w:t>
      </w:r>
      <w:r>
        <w:rPr>
          <w:rFonts w:ascii="Arial" w:hAnsi="Arial" w:cs="Arial"/>
          <w:i/>
          <w:sz w:val="24"/>
          <w:szCs w:val="24"/>
          <w:lang w:val="az-Latn-AZ"/>
        </w:rPr>
        <w:t xml:space="preserve"> təqdim edilmiş istehlak məqsədilə hazırlanmış qida məhsullarına görə əldə edilmiş ümumi hasilatın həcmi</w:t>
      </w:r>
      <w:r>
        <w:rPr>
          <w:rFonts w:ascii="Arial" w:hAnsi="Arial" w:cs="Arial"/>
          <w:b/>
          <w:bCs/>
          <w:sz w:val="24"/>
          <w:szCs w:val="24"/>
          <w:lang w:val="az-Latn-AZ"/>
        </w:rPr>
        <w:t xml:space="preserve"> </w:t>
      </w:r>
      <w:r>
        <w:rPr>
          <w:rFonts w:ascii="Arial" w:hAnsi="Arial" w:cs="Arial"/>
          <w:b/>
          <w:i/>
          <w:sz w:val="24"/>
          <w:szCs w:val="24"/>
          <w:lang w:val="az-Latn-AZ"/>
        </w:rPr>
        <w:t>165.000,0 manat və digər şəxslərin “Tərəqqi” MMC-</w:t>
      </w:r>
      <w:proofErr w:type="spellStart"/>
      <w:r>
        <w:rPr>
          <w:rFonts w:ascii="Arial" w:hAnsi="Arial" w:cs="Arial"/>
          <w:b/>
          <w:i/>
          <w:sz w:val="24"/>
          <w:szCs w:val="24"/>
          <w:lang w:val="az-Latn-AZ"/>
        </w:rPr>
        <w:t>nin</w:t>
      </w:r>
      <w:proofErr w:type="spellEnd"/>
      <w:r>
        <w:rPr>
          <w:rFonts w:ascii="Arial" w:hAnsi="Arial" w:cs="Arial"/>
          <w:b/>
          <w:i/>
          <w:sz w:val="24"/>
          <w:szCs w:val="24"/>
          <w:lang w:val="az-Latn-AZ"/>
        </w:rPr>
        <w:t xml:space="preserve"> əvvəlki hesabat dövrlərində təqdim etdiyi ictimai iaşə xidmətlərinə görə olan debitor borcları üzrə 25.000 manat ödəniş olmaqla ümumilikdə 190.000 manat hasilatı olmuşdur</w:t>
      </w:r>
      <w:r>
        <w:rPr>
          <w:rFonts w:ascii="Arial" w:hAnsi="Arial" w:cs="Arial"/>
          <w:i/>
          <w:sz w:val="24"/>
          <w:szCs w:val="24"/>
          <w:lang w:val="az-Latn-AZ"/>
        </w:rPr>
        <w:t xml:space="preserve">. </w:t>
      </w:r>
      <w:r>
        <w:rPr>
          <w:rFonts w:ascii="Arial" w:hAnsi="Arial" w:cs="Arial"/>
          <w:sz w:val="24"/>
          <w:szCs w:val="24"/>
          <w:lang w:val="az-Latn-AZ"/>
        </w:rPr>
        <w:t>Bu halda “</w:t>
      </w:r>
      <w:r>
        <w:rPr>
          <w:rFonts w:ascii="Arial" w:hAnsi="Arial" w:cs="Arial"/>
          <w:b/>
          <w:sz w:val="24"/>
          <w:szCs w:val="24"/>
          <w:lang w:val="az-Latn-AZ"/>
        </w:rPr>
        <w:t>Vergi Məcəlləsinin 220.1-1-ci maddəsinə əsasən (manatla)</w:t>
      </w:r>
      <w:r>
        <w:rPr>
          <w:rFonts w:ascii="Arial" w:hAnsi="Arial" w:cs="Arial"/>
          <w:sz w:val="24"/>
          <w:szCs w:val="24"/>
          <w:lang w:val="az-Latn-AZ"/>
        </w:rPr>
        <w:t xml:space="preserve">” sütunun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w:t>
      </w:r>
      <w:r>
        <w:rPr>
          <w:rFonts w:ascii="Arial" w:hAnsi="Arial" w:cs="Arial"/>
          <w:bCs/>
          <w:sz w:val="24"/>
          <w:szCs w:val="24"/>
          <w:lang w:val="az-Latn-AZ"/>
        </w:rPr>
        <w:t xml:space="preserve">təqdim edilmiş istehlak məqsədilə hazırlanmış qida məhsullarının dəyəri </w:t>
      </w:r>
      <w:r>
        <w:rPr>
          <w:rFonts w:ascii="Arial" w:hAnsi="Arial" w:cs="Arial"/>
          <w:sz w:val="24"/>
          <w:szCs w:val="24"/>
          <w:lang w:val="az-Latn-AZ"/>
        </w:rPr>
        <w:t xml:space="preserve">aşağıdakı kimi yazılır: </w:t>
      </w:r>
    </w:p>
    <w:p w:rsidR="007756E1" w:rsidRDefault="00F47D67">
      <w:pPr>
        <w:pStyle w:val="ad"/>
        <w:spacing w:line="360" w:lineRule="auto"/>
        <w:ind w:right="0"/>
        <w:rPr>
          <w:rFonts w:ascii="Arial" w:hAnsi="Arial" w:cs="Arial"/>
          <w:sz w:val="24"/>
          <w:szCs w:val="24"/>
          <w:lang w:val="az-Latn-AZ"/>
        </w:rPr>
      </w:pPr>
      <w:r>
        <w:rPr>
          <w:noProof/>
          <w:lang w:eastAsia="en-US"/>
        </w:rPr>
        <w:drawing>
          <wp:inline distT="0" distB="0" distL="0" distR="0" wp14:anchorId="1CAD5A3A" wp14:editId="416B1EF0">
            <wp:extent cx="6000750" cy="980440"/>
            <wp:effectExtent l="0" t="0" r="0" b="0"/>
            <wp:docPr id="1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pic:cNvPicPr>
                      <a:picLocks noChangeAspect="1" noChangeArrowheads="1"/>
                    </pic:cNvPicPr>
                  </pic:nvPicPr>
                  <pic:blipFill>
                    <a:blip r:embed="rId18"/>
                    <a:stretch>
                      <a:fillRect/>
                    </a:stretch>
                  </pic:blipFill>
                  <pic:spPr bwMode="auto">
                    <a:xfrm>
                      <a:off x="0" y="0"/>
                      <a:ext cx="6000750" cy="980440"/>
                    </a:xfrm>
                    <a:prstGeom prst="rect">
                      <a:avLst/>
                    </a:prstGeom>
                  </pic:spPr>
                </pic:pic>
              </a:graphicData>
            </a:graphic>
          </wp:inline>
        </w:drawing>
      </w:r>
    </w:p>
    <w:p w:rsidR="007756E1" w:rsidRDefault="007756E1">
      <w:pPr>
        <w:pStyle w:val="ad"/>
        <w:spacing w:line="360" w:lineRule="auto"/>
        <w:ind w:right="0"/>
        <w:jc w:val="both"/>
        <w:rPr>
          <w:rFonts w:ascii="Arial" w:hAnsi="Arial" w:cs="Arial"/>
          <w:sz w:val="24"/>
          <w:szCs w:val="24"/>
        </w:rPr>
      </w:pP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b/>
          <w:bCs/>
          <w:sz w:val="24"/>
          <w:szCs w:val="24"/>
          <w:lang w:val="az-Latn-AZ"/>
        </w:rPr>
        <w:t>804.1 kod</w:t>
      </w:r>
      <w:r>
        <w:rPr>
          <w:rFonts w:ascii="Arial" w:hAnsi="Arial" w:cs="Arial"/>
          <w:bCs/>
          <w:sz w:val="24"/>
          <w:szCs w:val="24"/>
          <w:lang w:val="az-Latn-AZ"/>
        </w:rPr>
        <w:t>lu “</w:t>
      </w:r>
      <w:proofErr w:type="spellStart"/>
      <w:r>
        <w:rPr>
          <w:rFonts w:ascii="Arial" w:hAnsi="Arial" w:cs="Arial"/>
          <w:b/>
          <w:sz w:val="24"/>
          <w:szCs w:val="24"/>
          <w:lang w:val="az-Latn-AZ"/>
        </w:rPr>
        <w:t>satışdankənar</w:t>
      </w:r>
      <w:proofErr w:type="spellEnd"/>
      <w:r>
        <w:rPr>
          <w:rFonts w:ascii="Arial" w:hAnsi="Arial" w:cs="Arial"/>
          <w:b/>
          <w:sz w:val="24"/>
          <w:szCs w:val="24"/>
          <w:lang w:val="az-Latn-AZ"/>
        </w:rPr>
        <w:t xml:space="preserve"> gəlirlərdən (ödəmə mənbəyində vergi tutulmuş gəlirlər istisna edilməklə)</w:t>
      </w:r>
      <w:r>
        <w:rPr>
          <w:rFonts w:ascii="Arial" w:hAnsi="Arial" w:cs="Arial"/>
          <w:sz w:val="24"/>
          <w:szCs w:val="24"/>
          <w:lang w:val="az-Latn-AZ"/>
        </w:rPr>
        <w:t xml:space="preserve">” </w:t>
      </w:r>
      <w:r>
        <w:rPr>
          <w:rFonts w:ascii="Arial" w:hAnsi="Arial" w:cs="Arial"/>
          <w:bCs/>
          <w:sz w:val="24"/>
          <w:szCs w:val="24"/>
          <w:lang w:val="az-Latn-AZ"/>
        </w:rPr>
        <w:t xml:space="preserve">adlı sətrin </w:t>
      </w:r>
      <w:r>
        <w:rPr>
          <w:rFonts w:ascii="Arial" w:hAnsi="Arial" w:cs="Arial"/>
          <w:b/>
          <w:bCs/>
          <w:sz w:val="24"/>
          <w:szCs w:val="24"/>
          <w:lang w:val="az-Latn-AZ"/>
        </w:rPr>
        <w:t>“</w:t>
      </w:r>
      <w:r>
        <w:rPr>
          <w:rFonts w:ascii="Arial" w:hAnsi="Arial" w:cs="Arial"/>
          <w:b/>
          <w:sz w:val="24"/>
          <w:szCs w:val="24"/>
          <w:lang w:val="az-Latn-AZ"/>
        </w:rPr>
        <w:t>Vergi Məcəlləsinin 220.1-ci maddəsinə əsasən (manatla)</w:t>
      </w:r>
      <w:r>
        <w:rPr>
          <w:rFonts w:ascii="Arial" w:hAnsi="Arial" w:cs="Arial"/>
          <w:sz w:val="24"/>
          <w:szCs w:val="24"/>
          <w:lang w:val="az-Latn-AZ"/>
        </w:rPr>
        <w:t>”, “</w:t>
      </w:r>
      <w:r>
        <w:rPr>
          <w:rFonts w:ascii="Arial" w:hAnsi="Arial" w:cs="Arial"/>
          <w:b/>
          <w:sz w:val="24"/>
          <w:szCs w:val="24"/>
          <w:lang w:val="az-Latn-AZ"/>
        </w:rPr>
        <w:t>Vergi Məcəlləsinin 220.1-1-ci maddəsinə əsasən (manatla)</w:t>
      </w:r>
      <w:r>
        <w:rPr>
          <w:rFonts w:ascii="Arial" w:hAnsi="Arial" w:cs="Arial"/>
          <w:sz w:val="24"/>
          <w:szCs w:val="24"/>
          <w:lang w:val="az-Latn-AZ"/>
        </w:rPr>
        <w:t>” və “</w:t>
      </w:r>
      <w:r>
        <w:rPr>
          <w:rFonts w:ascii="Arial" w:hAnsi="Arial" w:cs="Arial"/>
          <w:b/>
          <w:sz w:val="24"/>
          <w:szCs w:val="24"/>
          <w:lang w:val="az-Latn-AZ"/>
        </w:rPr>
        <w:t>Xüsusi iqtisadi zonada (manatla)</w:t>
      </w:r>
      <w:r>
        <w:rPr>
          <w:rFonts w:ascii="Arial" w:hAnsi="Arial" w:cs="Arial"/>
          <w:sz w:val="24"/>
          <w:szCs w:val="24"/>
          <w:lang w:val="az-Latn-AZ"/>
        </w:rPr>
        <w:t xml:space="preserve">” sütunlarının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müvafiq sütunlar üzrə</w:t>
      </w:r>
      <w:r>
        <w:rPr>
          <w:rFonts w:ascii="Arial" w:hAnsi="Arial" w:cs="Arial"/>
          <w:bCs/>
          <w:sz w:val="24"/>
          <w:szCs w:val="24"/>
          <w:lang w:val="az-Latn-AZ"/>
        </w:rPr>
        <w:t xml:space="preserve"> rüb ərzində </w:t>
      </w:r>
      <w:proofErr w:type="spellStart"/>
      <w:r>
        <w:rPr>
          <w:rFonts w:ascii="Arial" w:hAnsi="Arial" w:cs="Arial"/>
          <w:sz w:val="24"/>
          <w:szCs w:val="24"/>
          <w:lang w:val="az-Latn-AZ"/>
        </w:rPr>
        <w:t>satışdankənar</w:t>
      </w:r>
      <w:proofErr w:type="spellEnd"/>
      <w:r>
        <w:rPr>
          <w:rFonts w:ascii="Arial" w:hAnsi="Arial" w:cs="Arial"/>
          <w:sz w:val="24"/>
          <w:szCs w:val="24"/>
          <w:lang w:val="az-Latn-AZ"/>
        </w:rPr>
        <w:t xml:space="preserve"> gəlirlərin (ödəmə mənbəyində vergi tutulmuş gəlirlər istisna edilməklə)</w:t>
      </w:r>
      <w:r>
        <w:rPr>
          <w:rFonts w:ascii="Arial" w:hAnsi="Arial" w:cs="Arial"/>
          <w:b/>
          <w:sz w:val="24"/>
          <w:szCs w:val="24"/>
          <w:lang w:val="az-Latn-AZ"/>
        </w:rPr>
        <w:t xml:space="preserve"> </w:t>
      </w:r>
      <w:r>
        <w:rPr>
          <w:rFonts w:ascii="Arial" w:hAnsi="Arial" w:cs="Arial"/>
          <w:bCs/>
          <w:sz w:val="24"/>
          <w:szCs w:val="24"/>
          <w:lang w:val="az-Latn-AZ"/>
        </w:rPr>
        <w:t xml:space="preserve">həcmi </w:t>
      </w:r>
      <w:r>
        <w:rPr>
          <w:rFonts w:ascii="Arial" w:hAnsi="Arial" w:cs="Arial"/>
          <w:sz w:val="24"/>
          <w:szCs w:val="24"/>
          <w:lang w:val="az-Latn-AZ"/>
        </w:rPr>
        <w:t>yazılır.</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b/>
          <w:i/>
          <w:sz w:val="24"/>
          <w:szCs w:val="24"/>
          <w:lang w:val="az-Latn-AZ"/>
        </w:rPr>
        <w:t>Misal</w:t>
      </w:r>
      <w:r>
        <w:rPr>
          <w:rFonts w:ascii="Arial" w:hAnsi="Arial" w:cs="Arial"/>
          <w:i/>
          <w:sz w:val="24"/>
          <w:szCs w:val="24"/>
          <w:lang w:val="az-Latn-AZ"/>
        </w:rPr>
        <w:t>: “İnkişaf” MMC-</w:t>
      </w:r>
      <w:proofErr w:type="spellStart"/>
      <w:r>
        <w:rPr>
          <w:rFonts w:ascii="Arial" w:hAnsi="Arial" w:cs="Arial"/>
          <w:i/>
          <w:sz w:val="24"/>
          <w:szCs w:val="24"/>
          <w:lang w:val="az-Latn-AZ"/>
        </w:rPr>
        <w:t>nin</w:t>
      </w:r>
      <w:proofErr w:type="spellEnd"/>
      <w:r>
        <w:rPr>
          <w:rFonts w:ascii="Arial" w:hAnsi="Arial" w:cs="Arial"/>
          <w:b/>
          <w:i/>
          <w:sz w:val="24"/>
          <w:szCs w:val="24"/>
          <w:lang w:val="az-Latn-AZ"/>
        </w:rPr>
        <w:t xml:space="preserve"> </w:t>
      </w:r>
      <w:r w:rsidR="00C377AC">
        <w:rPr>
          <w:rFonts w:ascii="Arial" w:hAnsi="Arial" w:cs="Arial"/>
          <w:b/>
          <w:i/>
          <w:sz w:val="24"/>
          <w:szCs w:val="24"/>
          <w:lang w:val="az-Latn-AZ"/>
        </w:rPr>
        <w:t>2024</w:t>
      </w:r>
      <w:r>
        <w:rPr>
          <w:rFonts w:ascii="Arial" w:hAnsi="Arial" w:cs="Arial"/>
          <w:b/>
          <w:i/>
          <w:sz w:val="24"/>
          <w:szCs w:val="24"/>
          <w:lang w:val="az-Latn-AZ"/>
        </w:rPr>
        <w:t>-cü ilin 1-ci rübü</w:t>
      </w:r>
      <w:r>
        <w:rPr>
          <w:rFonts w:ascii="Arial" w:hAnsi="Arial" w:cs="Arial"/>
          <w:i/>
          <w:sz w:val="24"/>
          <w:szCs w:val="24"/>
          <w:lang w:val="az-Latn-AZ"/>
        </w:rPr>
        <w:t xml:space="preserve"> üzrə “</w:t>
      </w:r>
      <w:proofErr w:type="spellStart"/>
      <w:r>
        <w:rPr>
          <w:rFonts w:ascii="Arial" w:hAnsi="Arial" w:cs="Arial"/>
          <w:b/>
          <w:i/>
          <w:sz w:val="24"/>
          <w:szCs w:val="24"/>
          <w:lang w:val="az-Latn-AZ"/>
        </w:rPr>
        <w:t>satışdankənar</w:t>
      </w:r>
      <w:proofErr w:type="spellEnd"/>
      <w:r>
        <w:rPr>
          <w:rFonts w:ascii="Arial" w:hAnsi="Arial" w:cs="Arial"/>
          <w:b/>
          <w:i/>
          <w:sz w:val="24"/>
          <w:szCs w:val="24"/>
          <w:lang w:val="az-Latn-AZ"/>
        </w:rPr>
        <w:t xml:space="preserve"> gəlirlərdən (ödəmə mənbəyində vergi tutulmuş gəlirlər istisna edilməklə)</w:t>
      </w:r>
      <w:r>
        <w:rPr>
          <w:rFonts w:ascii="Arial" w:hAnsi="Arial" w:cs="Arial"/>
          <w:i/>
          <w:sz w:val="24"/>
          <w:szCs w:val="24"/>
          <w:lang w:val="az-Latn-AZ"/>
        </w:rPr>
        <w:t>”</w:t>
      </w:r>
      <w:r>
        <w:rPr>
          <w:rFonts w:ascii="Arial" w:hAnsi="Arial" w:cs="Arial"/>
          <w:b/>
          <w:i/>
          <w:sz w:val="24"/>
          <w:szCs w:val="24"/>
          <w:lang w:val="az-Latn-AZ"/>
        </w:rPr>
        <w:t xml:space="preserve"> 3.000,0 manat</w:t>
      </w:r>
      <w:r>
        <w:rPr>
          <w:rFonts w:ascii="Arial" w:hAnsi="Arial" w:cs="Arial"/>
          <w:i/>
          <w:sz w:val="24"/>
          <w:szCs w:val="24"/>
          <w:lang w:val="az-Latn-AZ"/>
        </w:rPr>
        <w:t xml:space="preserve"> olmuşdur.</w:t>
      </w:r>
      <w:r>
        <w:rPr>
          <w:rFonts w:ascii="Arial" w:hAnsi="Arial" w:cs="Arial"/>
          <w:sz w:val="24"/>
          <w:szCs w:val="24"/>
          <w:lang w:val="az-Latn-AZ"/>
        </w:rPr>
        <w:t xml:space="preserve"> </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sz w:val="24"/>
          <w:szCs w:val="24"/>
          <w:lang w:val="az-Latn-AZ"/>
        </w:rPr>
        <w:t xml:space="preserve">Bu halda bəyannamənin </w:t>
      </w:r>
      <w:r>
        <w:rPr>
          <w:rFonts w:ascii="Arial" w:hAnsi="Arial" w:cs="Arial"/>
          <w:b/>
          <w:bCs/>
          <w:sz w:val="24"/>
          <w:szCs w:val="24"/>
          <w:lang w:val="az-Latn-AZ"/>
        </w:rPr>
        <w:t>804.1 kod</w:t>
      </w:r>
      <w:r>
        <w:rPr>
          <w:rFonts w:ascii="Arial" w:hAnsi="Arial" w:cs="Arial"/>
          <w:bCs/>
          <w:sz w:val="24"/>
          <w:szCs w:val="24"/>
          <w:lang w:val="az-Latn-AZ"/>
        </w:rPr>
        <w:t>lu</w:t>
      </w:r>
      <w:r>
        <w:rPr>
          <w:rFonts w:ascii="Arial" w:hAnsi="Arial" w:cs="Arial"/>
          <w:b/>
          <w:bCs/>
          <w:sz w:val="24"/>
          <w:szCs w:val="24"/>
          <w:lang w:val="az-Latn-AZ"/>
        </w:rPr>
        <w:t xml:space="preserve"> sətrinin </w:t>
      </w:r>
      <w:r>
        <w:rPr>
          <w:rFonts w:ascii="Arial" w:hAnsi="Arial" w:cs="Arial"/>
          <w:bCs/>
          <w:sz w:val="24"/>
          <w:szCs w:val="24"/>
          <w:lang w:val="az-Latn-AZ"/>
        </w:rPr>
        <w:t>“</w:t>
      </w:r>
      <w:r>
        <w:rPr>
          <w:rFonts w:ascii="Arial" w:hAnsi="Arial" w:cs="Arial"/>
          <w:b/>
          <w:sz w:val="24"/>
          <w:szCs w:val="24"/>
          <w:lang w:val="az-Latn-AZ"/>
        </w:rPr>
        <w:t>Vergi Məcəlləsinin 220.1-ci maddəsinə əsasən (manatla)</w:t>
      </w:r>
      <w:r>
        <w:rPr>
          <w:rFonts w:ascii="Arial" w:hAnsi="Arial" w:cs="Arial"/>
          <w:sz w:val="24"/>
          <w:szCs w:val="24"/>
          <w:lang w:val="az-Latn-AZ"/>
        </w:rPr>
        <w:t xml:space="preserve">” 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w:t>
      </w:r>
      <w:proofErr w:type="spellStart"/>
      <w:r>
        <w:rPr>
          <w:rFonts w:ascii="Arial" w:hAnsi="Arial" w:cs="Arial"/>
          <w:sz w:val="24"/>
          <w:szCs w:val="24"/>
          <w:lang w:val="az-Latn-AZ"/>
        </w:rPr>
        <w:t>satışdankənar</w:t>
      </w:r>
      <w:proofErr w:type="spellEnd"/>
      <w:r>
        <w:rPr>
          <w:rFonts w:ascii="Arial" w:hAnsi="Arial" w:cs="Arial"/>
          <w:sz w:val="24"/>
          <w:szCs w:val="24"/>
          <w:lang w:val="az-Latn-AZ"/>
        </w:rPr>
        <w:t xml:space="preserve"> gəlirlərin (ödəmə mənbəyində vergi tutulmuş gəlirlər istisna edilməklə) dəyəri aşağıdakı kimi yazılır:</w:t>
      </w:r>
    </w:p>
    <w:p w:rsidR="007756E1" w:rsidRDefault="00F47D67">
      <w:pPr>
        <w:pStyle w:val="ad"/>
        <w:spacing w:line="360" w:lineRule="auto"/>
        <w:ind w:right="0"/>
        <w:rPr>
          <w:rFonts w:ascii="Arial" w:hAnsi="Arial" w:cs="Arial"/>
          <w:sz w:val="24"/>
          <w:szCs w:val="24"/>
        </w:rPr>
      </w:pPr>
      <w:r>
        <w:rPr>
          <w:noProof/>
          <w:lang w:eastAsia="en-US"/>
        </w:rPr>
        <w:drawing>
          <wp:inline distT="0" distB="0" distL="0" distR="0" wp14:anchorId="60BA9BD4" wp14:editId="71F8EC47">
            <wp:extent cx="5918200" cy="819150"/>
            <wp:effectExtent l="0" t="0" r="0" b="0"/>
            <wp:docPr id="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pic:cNvPicPr>
                      <a:picLocks noChangeAspect="1" noChangeArrowheads="1"/>
                    </pic:cNvPicPr>
                  </pic:nvPicPr>
                  <pic:blipFill>
                    <a:blip r:embed="rId19"/>
                    <a:stretch>
                      <a:fillRect/>
                    </a:stretch>
                  </pic:blipFill>
                  <pic:spPr bwMode="auto">
                    <a:xfrm>
                      <a:off x="0" y="0"/>
                      <a:ext cx="5918200" cy="819150"/>
                    </a:xfrm>
                    <a:prstGeom prst="rect">
                      <a:avLst/>
                    </a:prstGeom>
                  </pic:spPr>
                </pic:pic>
              </a:graphicData>
            </a:graphic>
          </wp:inline>
        </w:drawing>
      </w:r>
    </w:p>
    <w:p w:rsidR="007756E1" w:rsidRDefault="007756E1">
      <w:pPr>
        <w:pStyle w:val="ad"/>
        <w:spacing w:line="360" w:lineRule="auto"/>
        <w:ind w:right="0"/>
        <w:jc w:val="both"/>
        <w:rPr>
          <w:rFonts w:ascii="Arial" w:hAnsi="Arial" w:cs="Arial"/>
          <w:sz w:val="24"/>
          <w:szCs w:val="24"/>
          <w:lang w:val="az-Latn-AZ"/>
        </w:rPr>
      </w:pP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b/>
          <w:bCs/>
          <w:sz w:val="24"/>
          <w:szCs w:val="24"/>
          <w:lang w:val="az-Latn-AZ"/>
        </w:rPr>
        <w:t>805 kod</w:t>
      </w:r>
      <w:r>
        <w:rPr>
          <w:rFonts w:ascii="Arial" w:hAnsi="Arial" w:cs="Arial"/>
          <w:bCs/>
          <w:sz w:val="24"/>
          <w:szCs w:val="24"/>
          <w:lang w:val="az-Latn-AZ"/>
        </w:rPr>
        <w:t>lu “</w:t>
      </w:r>
      <w:r>
        <w:rPr>
          <w:rFonts w:ascii="Arial" w:hAnsi="Arial" w:cs="Arial"/>
          <w:b/>
          <w:sz w:val="24"/>
          <w:szCs w:val="24"/>
          <w:lang w:val="az-Latn-AZ"/>
        </w:rPr>
        <w:t>Verginin dərəcəsi, faizlə</w:t>
      </w:r>
      <w:r>
        <w:rPr>
          <w:rFonts w:ascii="Arial" w:hAnsi="Arial" w:cs="Arial"/>
          <w:sz w:val="24"/>
          <w:szCs w:val="24"/>
          <w:lang w:val="az-Latn-AZ"/>
        </w:rPr>
        <w:t xml:space="preserve">” adlı </w:t>
      </w:r>
      <w:r>
        <w:rPr>
          <w:rFonts w:ascii="Arial" w:hAnsi="Arial" w:cs="Arial"/>
          <w:bCs/>
          <w:sz w:val="24"/>
          <w:szCs w:val="24"/>
          <w:lang w:val="az-Latn-AZ"/>
        </w:rPr>
        <w:t>sətrin “</w:t>
      </w:r>
      <w:r>
        <w:rPr>
          <w:rFonts w:ascii="Arial" w:hAnsi="Arial" w:cs="Arial"/>
          <w:b/>
          <w:sz w:val="24"/>
          <w:szCs w:val="24"/>
          <w:lang w:val="az-Latn-AZ"/>
        </w:rPr>
        <w:t>Vergi Məcəlləsinin 220.1-ci maddəsinə əsasən (manatla)</w:t>
      </w:r>
      <w:r>
        <w:rPr>
          <w:rFonts w:ascii="Arial" w:hAnsi="Arial" w:cs="Arial"/>
          <w:sz w:val="24"/>
          <w:szCs w:val="24"/>
          <w:lang w:val="az-Latn-AZ"/>
        </w:rPr>
        <w:t xml:space="preserve">” sütununun </w:t>
      </w:r>
      <w:r>
        <w:rPr>
          <w:rFonts w:ascii="Arial" w:hAnsi="Arial" w:cs="Arial"/>
          <w:sz w:val="24"/>
          <w:szCs w:val="24"/>
          <w:bdr w:val="single" w:sz="4" w:space="0" w:color="000000"/>
          <w:lang w:val="az-Latn-AZ"/>
        </w:rPr>
        <w:t>B3</w:t>
      </w:r>
      <w:r>
        <w:rPr>
          <w:rFonts w:ascii="Arial" w:hAnsi="Arial" w:cs="Arial"/>
          <w:sz w:val="24"/>
          <w:szCs w:val="24"/>
          <w:lang w:val="az-Latn-AZ"/>
        </w:rPr>
        <w:t xml:space="preserve"> xanasına </w:t>
      </w:r>
      <w:r>
        <w:rPr>
          <w:rFonts w:ascii="Arial" w:hAnsi="Arial" w:cs="Arial"/>
          <w:b/>
          <w:sz w:val="24"/>
          <w:szCs w:val="24"/>
          <w:lang w:val="az-Latn-AZ"/>
        </w:rPr>
        <w:t>Vergi Məcəlləsinin 220.1-ci maddəsinə əsasən müəyyən edilmiş vergi dərəcəsi (2 faiz)</w:t>
      </w:r>
      <w:r>
        <w:rPr>
          <w:rFonts w:ascii="Arial" w:hAnsi="Arial" w:cs="Arial"/>
          <w:sz w:val="24"/>
          <w:szCs w:val="24"/>
          <w:lang w:val="az-Latn-AZ"/>
        </w:rPr>
        <w:t>, “</w:t>
      </w:r>
      <w:r>
        <w:rPr>
          <w:rFonts w:ascii="Arial" w:hAnsi="Arial" w:cs="Arial"/>
          <w:b/>
          <w:sz w:val="24"/>
          <w:szCs w:val="24"/>
          <w:lang w:val="az-Latn-AZ"/>
        </w:rPr>
        <w:t>Vergi Məcəlləsinin 220.1-1-ci maddəsinə əsasən (manatla)</w:t>
      </w:r>
      <w:r>
        <w:rPr>
          <w:rFonts w:ascii="Arial" w:hAnsi="Arial" w:cs="Arial"/>
          <w:sz w:val="24"/>
          <w:szCs w:val="24"/>
          <w:lang w:val="az-Latn-AZ"/>
        </w:rPr>
        <w:t xml:space="preserve">” sütununun </w:t>
      </w:r>
      <w:r>
        <w:rPr>
          <w:rFonts w:ascii="Arial" w:hAnsi="Arial" w:cs="Arial"/>
          <w:sz w:val="24"/>
          <w:szCs w:val="24"/>
          <w:bdr w:val="single" w:sz="4" w:space="0" w:color="000000"/>
          <w:lang w:val="az-Latn-AZ"/>
        </w:rPr>
        <w:t>B3</w:t>
      </w:r>
      <w:r>
        <w:rPr>
          <w:rFonts w:ascii="Arial" w:hAnsi="Arial" w:cs="Arial"/>
          <w:sz w:val="24"/>
          <w:szCs w:val="24"/>
          <w:lang w:val="az-Latn-AZ"/>
        </w:rPr>
        <w:t xml:space="preserve"> xanasında </w:t>
      </w:r>
      <w:r>
        <w:rPr>
          <w:rFonts w:ascii="Arial" w:hAnsi="Arial" w:cs="Arial"/>
          <w:b/>
          <w:sz w:val="24"/>
          <w:szCs w:val="24"/>
          <w:lang w:val="az-Latn-AZ"/>
        </w:rPr>
        <w:t>Vergi Məcəlləsinin 220.1-1-ci maddəsinə əsasən müəyyən edilmiş vergi dərəcəsi (8 faiz)</w:t>
      </w:r>
      <w:r>
        <w:rPr>
          <w:rFonts w:ascii="Arial" w:hAnsi="Arial" w:cs="Arial"/>
          <w:sz w:val="24"/>
          <w:szCs w:val="24"/>
          <w:lang w:val="az-Latn-AZ"/>
        </w:rPr>
        <w:t>, “</w:t>
      </w:r>
      <w:r>
        <w:rPr>
          <w:rFonts w:ascii="Arial" w:hAnsi="Arial" w:cs="Arial"/>
          <w:b/>
          <w:sz w:val="24"/>
          <w:szCs w:val="24"/>
          <w:lang w:val="az-Latn-AZ"/>
        </w:rPr>
        <w:t>Xüsusi iqtisadi zonada (manatla)</w:t>
      </w:r>
      <w:r>
        <w:rPr>
          <w:rFonts w:ascii="Arial" w:hAnsi="Arial" w:cs="Arial"/>
          <w:sz w:val="24"/>
          <w:szCs w:val="24"/>
          <w:lang w:val="az-Latn-AZ"/>
        </w:rPr>
        <w:t xml:space="preserve">” sütununun </w:t>
      </w:r>
      <w:r>
        <w:rPr>
          <w:rFonts w:ascii="Arial" w:hAnsi="Arial" w:cs="Arial"/>
          <w:sz w:val="24"/>
          <w:szCs w:val="24"/>
          <w:bdr w:val="single" w:sz="4" w:space="0" w:color="000000"/>
          <w:lang w:val="az-Latn-AZ"/>
        </w:rPr>
        <w:t>B3</w:t>
      </w:r>
      <w:r>
        <w:rPr>
          <w:rFonts w:ascii="Arial" w:hAnsi="Arial" w:cs="Arial"/>
          <w:sz w:val="24"/>
          <w:szCs w:val="24"/>
          <w:lang w:val="az-Latn-AZ"/>
        </w:rPr>
        <w:t xml:space="preserve"> xanasında isə “Xüsusi iqtisadi zonalar haqqında” Azərbaycan Respublikasının Qanununun </w:t>
      </w:r>
      <w:r>
        <w:rPr>
          <w:rFonts w:ascii="Arial" w:hAnsi="Arial" w:cs="Arial"/>
          <w:b/>
          <w:sz w:val="24"/>
          <w:szCs w:val="24"/>
          <w:lang w:val="az-Latn-AZ"/>
        </w:rPr>
        <w:t>18.2-ci</w:t>
      </w:r>
      <w:r>
        <w:rPr>
          <w:rFonts w:ascii="Arial" w:hAnsi="Arial" w:cs="Arial"/>
          <w:sz w:val="24"/>
          <w:szCs w:val="24"/>
          <w:lang w:val="az-Latn-AZ"/>
        </w:rPr>
        <w:t xml:space="preserve"> maddəsinə əsasən tətbiq olunmuş </w:t>
      </w:r>
      <w:proofErr w:type="spellStart"/>
      <w:r>
        <w:rPr>
          <w:rFonts w:ascii="Arial" w:hAnsi="Arial" w:cs="Arial"/>
          <w:sz w:val="24"/>
          <w:szCs w:val="24"/>
          <w:lang w:val="az-Latn-AZ"/>
        </w:rPr>
        <w:t>s</w:t>
      </w:r>
      <w:r>
        <w:rPr>
          <w:rFonts w:ascii="Arial" w:hAnsi="Arial" w:cs="Arial"/>
          <w:b/>
          <w:sz w:val="24"/>
          <w:szCs w:val="24"/>
          <w:lang w:val="az-Latn-AZ"/>
        </w:rPr>
        <w:t>adələşdirilmiş</w:t>
      </w:r>
      <w:proofErr w:type="spellEnd"/>
      <w:r>
        <w:rPr>
          <w:rFonts w:ascii="Arial" w:hAnsi="Arial" w:cs="Arial"/>
          <w:b/>
          <w:sz w:val="24"/>
          <w:szCs w:val="24"/>
          <w:lang w:val="az-Latn-AZ"/>
        </w:rPr>
        <w:t xml:space="preserve"> verginin dərəcəsi</w:t>
      </w:r>
      <w:r>
        <w:rPr>
          <w:rFonts w:ascii="Arial" w:hAnsi="Arial" w:cs="Arial"/>
          <w:sz w:val="24"/>
          <w:szCs w:val="24"/>
          <w:lang w:val="az-Latn-AZ"/>
        </w:rPr>
        <w:t xml:space="preserve"> </w:t>
      </w:r>
      <w:r>
        <w:rPr>
          <w:rFonts w:ascii="Arial" w:hAnsi="Arial" w:cs="Arial"/>
          <w:b/>
          <w:sz w:val="24"/>
          <w:szCs w:val="24"/>
          <w:lang w:val="az-Latn-AZ"/>
        </w:rPr>
        <w:t xml:space="preserve">(0,5 faiz) </w:t>
      </w:r>
      <w:r>
        <w:rPr>
          <w:rFonts w:ascii="Arial" w:hAnsi="Arial" w:cs="Arial"/>
          <w:sz w:val="24"/>
          <w:szCs w:val="24"/>
          <w:lang w:val="az-Latn-AZ"/>
        </w:rPr>
        <w:t>yazılır.</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b/>
          <w:bCs/>
          <w:sz w:val="24"/>
          <w:szCs w:val="24"/>
          <w:lang w:val="az-Latn-AZ"/>
        </w:rPr>
        <w:t>806 kod</w:t>
      </w:r>
      <w:r>
        <w:rPr>
          <w:rFonts w:ascii="Arial" w:hAnsi="Arial" w:cs="Arial"/>
          <w:bCs/>
          <w:sz w:val="24"/>
          <w:szCs w:val="24"/>
          <w:lang w:val="az-Latn-AZ"/>
        </w:rPr>
        <w:t>lu “</w:t>
      </w:r>
      <w:r>
        <w:rPr>
          <w:rFonts w:ascii="Arial" w:hAnsi="Arial" w:cs="Arial"/>
          <w:b/>
          <w:bCs/>
          <w:sz w:val="24"/>
          <w:szCs w:val="24"/>
          <w:lang w:val="az-Latn-AZ"/>
        </w:rPr>
        <w:t>Hesablanmış verginin məbləği</w:t>
      </w:r>
      <w:r>
        <w:rPr>
          <w:rFonts w:ascii="Arial" w:hAnsi="Arial" w:cs="Arial"/>
          <w:bCs/>
          <w:sz w:val="24"/>
          <w:szCs w:val="24"/>
          <w:lang w:val="az-Latn-AZ"/>
        </w:rPr>
        <w:t>”</w:t>
      </w:r>
      <w:r>
        <w:rPr>
          <w:rFonts w:ascii="Arial" w:hAnsi="Arial" w:cs="Arial"/>
          <w:sz w:val="24"/>
          <w:szCs w:val="24"/>
          <w:lang w:val="az-Latn-AZ"/>
        </w:rPr>
        <w:t xml:space="preserve"> </w:t>
      </w:r>
      <w:r>
        <w:rPr>
          <w:rFonts w:ascii="Arial" w:hAnsi="Arial" w:cs="Arial"/>
          <w:bCs/>
          <w:sz w:val="24"/>
          <w:szCs w:val="24"/>
          <w:lang w:val="az-Latn-AZ"/>
        </w:rPr>
        <w:t xml:space="preserve">adlı </w:t>
      </w:r>
      <w:r>
        <w:rPr>
          <w:rFonts w:ascii="Arial" w:hAnsi="Arial" w:cs="Arial"/>
          <w:sz w:val="24"/>
          <w:szCs w:val="24"/>
          <w:lang w:val="az-Latn-AZ"/>
        </w:rPr>
        <w:t xml:space="preserve">sətrin </w:t>
      </w:r>
      <w:r>
        <w:rPr>
          <w:rFonts w:ascii="Arial" w:hAnsi="Arial" w:cs="Arial"/>
          <w:sz w:val="24"/>
          <w:szCs w:val="24"/>
          <w:bdr w:val="single" w:sz="4" w:space="0" w:color="000000"/>
          <w:lang w:val="az-Latn-AZ"/>
        </w:rPr>
        <w:t>B2</w:t>
      </w:r>
      <w:r>
        <w:rPr>
          <w:rFonts w:ascii="Arial" w:hAnsi="Arial" w:cs="Arial"/>
          <w:sz w:val="24"/>
          <w:szCs w:val="24"/>
          <w:lang w:val="az-Latn-AZ"/>
        </w:rPr>
        <w:t xml:space="preserve"> xanasındakı məbləğ, müvafiq sütunlar üzrə bəyannamənin </w:t>
      </w:r>
      <w:r>
        <w:rPr>
          <w:rFonts w:ascii="Arial" w:hAnsi="Arial" w:cs="Arial"/>
          <w:b/>
          <w:bCs/>
          <w:sz w:val="24"/>
          <w:szCs w:val="24"/>
          <w:lang w:val="az-Latn-AZ"/>
        </w:rPr>
        <w:t>804 kod</w:t>
      </w:r>
      <w:r>
        <w:rPr>
          <w:rFonts w:ascii="Arial" w:hAnsi="Arial" w:cs="Arial"/>
          <w:bCs/>
          <w:sz w:val="24"/>
          <w:szCs w:val="24"/>
          <w:lang w:val="az-Latn-AZ"/>
        </w:rPr>
        <w:t>lu</w:t>
      </w:r>
      <w:r>
        <w:rPr>
          <w:rFonts w:ascii="Arial" w:hAnsi="Arial" w:cs="Arial"/>
          <w:b/>
          <w:bCs/>
          <w:sz w:val="24"/>
          <w:szCs w:val="24"/>
          <w:lang w:val="az-Latn-AZ"/>
        </w:rPr>
        <w:t xml:space="preserve"> </w:t>
      </w:r>
      <w:r>
        <w:rPr>
          <w:rFonts w:ascii="Arial" w:hAnsi="Arial" w:cs="Arial"/>
          <w:sz w:val="24"/>
          <w:szCs w:val="24"/>
          <w:lang w:val="az-Latn-AZ"/>
        </w:rPr>
        <w:t xml:space="preserve">sətrinin </w:t>
      </w:r>
      <w:r>
        <w:rPr>
          <w:rFonts w:ascii="Arial" w:hAnsi="Arial" w:cs="Arial"/>
          <w:sz w:val="24"/>
          <w:szCs w:val="24"/>
          <w:bdr w:val="single" w:sz="4" w:space="0" w:color="000000"/>
          <w:lang w:val="az-Latn-AZ"/>
        </w:rPr>
        <w:t>B1</w:t>
      </w:r>
      <w:r>
        <w:rPr>
          <w:rFonts w:ascii="Arial" w:hAnsi="Arial" w:cs="Arial"/>
          <w:sz w:val="24"/>
          <w:szCs w:val="24"/>
          <w:lang w:val="az-Latn-AZ"/>
        </w:rPr>
        <w:t xml:space="preserve"> xanasındakı məbləği </w:t>
      </w:r>
      <w:r>
        <w:rPr>
          <w:rFonts w:ascii="Arial" w:hAnsi="Arial" w:cs="Arial"/>
          <w:b/>
          <w:bCs/>
          <w:sz w:val="24"/>
          <w:szCs w:val="24"/>
          <w:lang w:val="az-Latn-AZ"/>
        </w:rPr>
        <w:t>805 kod</w:t>
      </w:r>
      <w:r>
        <w:rPr>
          <w:rFonts w:ascii="Arial" w:hAnsi="Arial" w:cs="Arial"/>
          <w:bCs/>
          <w:sz w:val="24"/>
          <w:szCs w:val="24"/>
          <w:lang w:val="az-Latn-AZ"/>
        </w:rPr>
        <w:t>lu</w:t>
      </w:r>
      <w:r>
        <w:rPr>
          <w:rFonts w:ascii="Arial" w:hAnsi="Arial" w:cs="Arial"/>
          <w:b/>
          <w:bCs/>
          <w:sz w:val="24"/>
          <w:szCs w:val="24"/>
          <w:lang w:val="az-Latn-AZ"/>
        </w:rPr>
        <w:t xml:space="preserve"> </w:t>
      </w:r>
      <w:r>
        <w:rPr>
          <w:rFonts w:ascii="Arial" w:hAnsi="Arial" w:cs="Arial"/>
          <w:sz w:val="24"/>
          <w:szCs w:val="24"/>
          <w:lang w:val="az-Latn-AZ"/>
        </w:rPr>
        <w:t xml:space="preserve">sətrinin </w:t>
      </w:r>
      <w:r>
        <w:rPr>
          <w:rFonts w:ascii="Arial" w:hAnsi="Arial" w:cs="Arial"/>
          <w:sz w:val="24"/>
          <w:szCs w:val="24"/>
          <w:bdr w:val="single" w:sz="4" w:space="0" w:color="000000"/>
          <w:lang w:val="az-Latn-AZ"/>
        </w:rPr>
        <w:t>B3</w:t>
      </w:r>
      <w:r>
        <w:rPr>
          <w:rFonts w:ascii="Arial" w:hAnsi="Arial" w:cs="Arial"/>
          <w:sz w:val="24"/>
          <w:szCs w:val="24"/>
          <w:lang w:val="az-Latn-AZ"/>
        </w:rPr>
        <w:t xml:space="preserve"> xanasındakı verginin dərəcəsinə vurmaqla, hesablanıb (</w:t>
      </w:r>
      <w:r>
        <w:rPr>
          <w:rFonts w:ascii="Arial" w:hAnsi="Arial" w:cs="Arial"/>
          <w:b/>
          <w:sz w:val="24"/>
          <w:szCs w:val="24"/>
          <w:lang w:val="az-Latn-AZ"/>
        </w:rPr>
        <w:t>manatla</w:t>
      </w:r>
      <w:r>
        <w:rPr>
          <w:rFonts w:ascii="Arial" w:hAnsi="Arial" w:cs="Arial"/>
          <w:sz w:val="24"/>
          <w:szCs w:val="24"/>
          <w:lang w:val="az-Latn-AZ"/>
        </w:rPr>
        <w:t>) yazılır.</w:t>
      </w:r>
    </w:p>
    <w:p w:rsidR="007756E1" w:rsidRDefault="00F47D67">
      <w:pPr>
        <w:pStyle w:val="ad"/>
        <w:spacing w:line="360" w:lineRule="auto"/>
        <w:ind w:right="0" w:firstLine="567"/>
        <w:jc w:val="both"/>
        <w:rPr>
          <w:rFonts w:ascii="Arial" w:hAnsi="Arial" w:cs="Arial"/>
          <w:i/>
          <w:sz w:val="24"/>
          <w:szCs w:val="24"/>
          <w:lang w:val="az-Latn-AZ"/>
        </w:rPr>
      </w:pPr>
      <w:r>
        <w:rPr>
          <w:rFonts w:ascii="Arial" w:hAnsi="Arial" w:cs="Arial"/>
          <w:b/>
          <w:bCs/>
          <w:i/>
          <w:sz w:val="24"/>
          <w:szCs w:val="24"/>
          <w:lang w:val="az-Latn-AZ"/>
        </w:rPr>
        <w:t>Misal:</w:t>
      </w:r>
      <w:r>
        <w:rPr>
          <w:rFonts w:ascii="Arial" w:hAnsi="Arial" w:cs="Arial"/>
          <w:i/>
          <w:sz w:val="24"/>
          <w:szCs w:val="24"/>
          <w:lang w:val="az-Latn-AZ"/>
        </w:rPr>
        <w:t xml:space="preserve"> “İnkişaf” MMC-</w:t>
      </w:r>
      <w:proofErr w:type="spellStart"/>
      <w:r>
        <w:rPr>
          <w:rFonts w:ascii="Arial" w:hAnsi="Arial" w:cs="Arial"/>
          <w:i/>
          <w:sz w:val="24"/>
          <w:szCs w:val="24"/>
          <w:lang w:val="az-Latn-AZ"/>
        </w:rPr>
        <w:t>nin</w:t>
      </w:r>
      <w:proofErr w:type="spellEnd"/>
      <w:r>
        <w:rPr>
          <w:rFonts w:ascii="Arial" w:hAnsi="Arial" w:cs="Arial"/>
          <w:b/>
          <w:i/>
          <w:sz w:val="24"/>
          <w:szCs w:val="24"/>
          <w:lang w:val="az-Latn-AZ"/>
        </w:rPr>
        <w:t xml:space="preserve"> </w:t>
      </w:r>
      <w:r w:rsidR="00C377AC">
        <w:rPr>
          <w:rFonts w:ascii="Arial" w:hAnsi="Arial" w:cs="Arial"/>
          <w:b/>
          <w:i/>
          <w:sz w:val="24"/>
          <w:szCs w:val="24"/>
          <w:lang w:val="az-Latn-AZ"/>
        </w:rPr>
        <w:t>2024</w:t>
      </w:r>
      <w:r>
        <w:rPr>
          <w:rFonts w:ascii="Arial" w:hAnsi="Arial" w:cs="Arial"/>
          <w:b/>
          <w:i/>
          <w:sz w:val="24"/>
          <w:szCs w:val="24"/>
          <w:lang w:val="az-Latn-AZ"/>
        </w:rPr>
        <w:t>-cü ilin 1-ci rübü</w:t>
      </w:r>
      <w:r>
        <w:rPr>
          <w:rFonts w:ascii="Arial" w:hAnsi="Arial" w:cs="Arial"/>
          <w:i/>
          <w:sz w:val="24"/>
          <w:szCs w:val="24"/>
          <w:lang w:val="az-Latn-AZ"/>
        </w:rPr>
        <w:t xml:space="preserve"> üzrə </w:t>
      </w:r>
      <w:r>
        <w:rPr>
          <w:rFonts w:ascii="Arial" w:hAnsi="Arial" w:cs="Arial"/>
          <w:bCs/>
          <w:i/>
          <w:sz w:val="24"/>
          <w:szCs w:val="24"/>
          <w:lang w:val="az-Latn-AZ"/>
        </w:rPr>
        <w:t xml:space="preserve">təqdim edilmiş mallara (işlərə, xidmətlərə) və əmlaka görə əldə edilmiş ümumi hasilatının və </w:t>
      </w:r>
      <w:proofErr w:type="spellStart"/>
      <w:r>
        <w:rPr>
          <w:rFonts w:ascii="Arial" w:hAnsi="Arial" w:cs="Arial"/>
          <w:bCs/>
          <w:i/>
          <w:sz w:val="24"/>
          <w:szCs w:val="24"/>
          <w:lang w:val="az-Latn-AZ"/>
        </w:rPr>
        <w:t>satışdankənar</w:t>
      </w:r>
      <w:proofErr w:type="spellEnd"/>
      <w:r>
        <w:rPr>
          <w:rFonts w:ascii="Arial" w:hAnsi="Arial" w:cs="Arial"/>
          <w:bCs/>
          <w:i/>
          <w:sz w:val="24"/>
          <w:szCs w:val="24"/>
          <w:lang w:val="az-Latn-AZ"/>
        </w:rPr>
        <w:t xml:space="preserve"> gəlirlərinin həcmi</w:t>
      </w:r>
      <w:r>
        <w:rPr>
          <w:rFonts w:ascii="Arial" w:hAnsi="Arial" w:cs="Arial"/>
          <w:i/>
          <w:sz w:val="24"/>
          <w:szCs w:val="24"/>
          <w:lang w:val="az-Latn-AZ"/>
        </w:rPr>
        <w:t xml:space="preserve"> </w:t>
      </w:r>
      <w:r>
        <w:rPr>
          <w:rFonts w:ascii="Arial" w:hAnsi="Arial" w:cs="Arial"/>
          <w:b/>
          <w:i/>
          <w:sz w:val="24"/>
          <w:szCs w:val="24"/>
          <w:lang w:val="az-Latn-AZ"/>
        </w:rPr>
        <w:t>10.000,0 manat</w:t>
      </w:r>
      <w:r>
        <w:rPr>
          <w:rFonts w:ascii="Arial" w:hAnsi="Arial" w:cs="Arial"/>
          <w:i/>
          <w:sz w:val="24"/>
          <w:szCs w:val="24"/>
          <w:lang w:val="az-Latn-AZ"/>
        </w:rPr>
        <w:t>a tətbiq edilmiş</w:t>
      </w:r>
      <w:r>
        <w:rPr>
          <w:rFonts w:ascii="Arial" w:hAnsi="Arial" w:cs="Arial"/>
          <w:b/>
          <w:i/>
          <w:sz w:val="24"/>
          <w:szCs w:val="24"/>
          <w:lang w:val="az-Latn-AZ"/>
        </w:rPr>
        <w:t xml:space="preserve"> 2 faiz</w:t>
      </w:r>
      <w:r>
        <w:rPr>
          <w:rFonts w:ascii="Arial" w:hAnsi="Arial" w:cs="Arial"/>
          <w:i/>
          <w:sz w:val="24"/>
          <w:szCs w:val="24"/>
          <w:lang w:val="az-Latn-AZ"/>
        </w:rPr>
        <w:t xml:space="preserve"> vergi dərəcəsi ilə hesablanmış </w:t>
      </w:r>
      <w:r>
        <w:rPr>
          <w:rFonts w:ascii="Arial" w:hAnsi="Arial" w:cs="Arial"/>
          <w:b/>
          <w:i/>
          <w:sz w:val="24"/>
          <w:szCs w:val="24"/>
          <w:lang w:val="az-Latn-AZ"/>
        </w:rPr>
        <w:t>200,0 (10.000,0 manat×2,0%)</w:t>
      </w:r>
      <w:r>
        <w:rPr>
          <w:rFonts w:ascii="Arial" w:hAnsi="Arial" w:cs="Arial"/>
          <w:i/>
          <w:sz w:val="24"/>
          <w:szCs w:val="24"/>
          <w:lang w:val="az-Latn-AZ"/>
        </w:rPr>
        <w:t xml:space="preserve"> </w:t>
      </w:r>
      <w:r>
        <w:rPr>
          <w:rFonts w:ascii="Arial" w:hAnsi="Arial" w:cs="Arial"/>
          <w:b/>
          <w:i/>
          <w:sz w:val="24"/>
          <w:szCs w:val="24"/>
          <w:lang w:val="az-Latn-AZ"/>
        </w:rPr>
        <w:t>manat,</w:t>
      </w:r>
      <w:r>
        <w:rPr>
          <w:rFonts w:ascii="Arial" w:hAnsi="Arial" w:cs="Arial"/>
          <w:i/>
          <w:sz w:val="24"/>
          <w:szCs w:val="24"/>
          <w:lang w:val="az-Latn-AZ"/>
        </w:rPr>
        <w:t xml:space="preserve"> </w:t>
      </w:r>
      <w:r>
        <w:rPr>
          <w:rFonts w:ascii="Arial" w:hAnsi="Arial" w:cs="Arial"/>
          <w:b/>
          <w:i/>
          <w:sz w:val="24"/>
          <w:szCs w:val="24"/>
          <w:lang w:val="az-Latn-AZ"/>
        </w:rPr>
        <w:t xml:space="preserve">vergi məbləği </w:t>
      </w:r>
      <w:r>
        <w:rPr>
          <w:rFonts w:ascii="Arial" w:hAnsi="Arial" w:cs="Arial"/>
          <w:i/>
          <w:sz w:val="24"/>
          <w:szCs w:val="24"/>
          <w:lang w:val="az-Latn-AZ"/>
        </w:rPr>
        <w:t xml:space="preserve">bəyannamənin </w:t>
      </w:r>
      <w:r>
        <w:rPr>
          <w:rFonts w:ascii="Arial" w:hAnsi="Arial" w:cs="Arial"/>
          <w:b/>
          <w:bCs/>
          <w:i/>
          <w:sz w:val="24"/>
          <w:szCs w:val="24"/>
          <w:lang w:val="az-Latn-AZ"/>
        </w:rPr>
        <w:t>806 kod</w:t>
      </w:r>
      <w:r>
        <w:rPr>
          <w:rFonts w:ascii="Arial" w:hAnsi="Arial" w:cs="Arial"/>
          <w:bCs/>
          <w:i/>
          <w:sz w:val="24"/>
          <w:szCs w:val="24"/>
          <w:lang w:val="az-Latn-AZ"/>
        </w:rPr>
        <w:t>lu</w:t>
      </w:r>
      <w:r>
        <w:rPr>
          <w:rFonts w:ascii="Arial" w:hAnsi="Arial" w:cs="Arial"/>
          <w:b/>
          <w:i/>
          <w:sz w:val="24"/>
          <w:szCs w:val="24"/>
          <w:lang w:val="az-Latn-AZ"/>
        </w:rPr>
        <w:t xml:space="preserve"> </w:t>
      </w:r>
      <w:r>
        <w:rPr>
          <w:rFonts w:ascii="Arial" w:hAnsi="Arial" w:cs="Arial"/>
          <w:bCs/>
          <w:i/>
          <w:sz w:val="24"/>
          <w:szCs w:val="24"/>
          <w:lang w:val="az-Latn-AZ"/>
        </w:rPr>
        <w:t>sətrin</w:t>
      </w:r>
      <w:r>
        <w:rPr>
          <w:rFonts w:ascii="Arial" w:hAnsi="Arial" w:cs="Arial"/>
          <w:i/>
          <w:sz w:val="24"/>
          <w:szCs w:val="24"/>
          <w:lang w:val="az-Latn-AZ"/>
        </w:rPr>
        <w:t xml:space="preserve"> </w:t>
      </w:r>
      <w:r>
        <w:rPr>
          <w:rFonts w:ascii="Arial" w:hAnsi="Arial" w:cs="Arial"/>
          <w:sz w:val="24"/>
          <w:szCs w:val="24"/>
          <w:bdr w:val="single" w:sz="4" w:space="0" w:color="000000"/>
          <w:lang w:val="az-Latn-AZ"/>
        </w:rPr>
        <w:t>B2</w:t>
      </w:r>
      <w:r>
        <w:rPr>
          <w:rFonts w:ascii="Arial" w:hAnsi="Arial" w:cs="Arial"/>
          <w:i/>
          <w:sz w:val="24"/>
          <w:szCs w:val="24"/>
          <w:lang w:val="az-Latn-AZ"/>
        </w:rPr>
        <w:t xml:space="preserve"> xanalarında müvafiq olaraq aşağıdakı kimi yazılır:</w:t>
      </w:r>
    </w:p>
    <w:p w:rsidR="007756E1" w:rsidRDefault="00F47D67">
      <w:pPr>
        <w:pStyle w:val="ad"/>
        <w:spacing w:line="360" w:lineRule="auto"/>
        <w:ind w:right="0"/>
        <w:rPr>
          <w:rFonts w:ascii="Arial" w:hAnsi="Arial" w:cs="Arial"/>
          <w:sz w:val="24"/>
          <w:szCs w:val="24"/>
          <w:lang w:val="az-Latn-AZ"/>
        </w:rPr>
      </w:pPr>
      <w:r>
        <w:rPr>
          <w:noProof/>
          <w:lang w:eastAsia="en-US"/>
        </w:rPr>
        <w:drawing>
          <wp:inline distT="0" distB="0" distL="0" distR="0" wp14:anchorId="68393A80" wp14:editId="768639CE">
            <wp:extent cx="6285230" cy="1069975"/>
            <wp:effectExtent l="0" t="0" r="0" b="0"/>
            <wp:docPr id="1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4"/>
                    <pic:cNvPicPr>
                      <a:picLocks noChangeAspect="1" noChangeArrowheads="1"/>
                    </pic:cNvPicPr>
                  </pic:nvPicPr>
                  <pic:blipFill>
                    <a:blip r:embed="rId20"/>
                    <a:stretch>
                      <a:fillRect/>
                    </a:stretch>
                  </pic:blipFill>
                  <pic:spPr bwMode="auto">
                    <a:xfrm>
                      <a:off x="0" y="0"/>
                      <a:ext cx="6285230" cy="1069975"/>
                    </a:xfrm>
                    <a:prstGeom prst="rect">
                      <a:avLst/>
                    </a:prstGeom>
                  </pic:spPr>
                </pic:pic>
              </a:graphicData>
            </a:graphic>
          </wp:inline>
        </w:drawing>
      </w:r>
    </w:p>
    <w:p w:rsidR="007756E1" w:rsidRDefault="00F47D67">
      <w:pPr>
        <w:pStyle w:val="ColorfulList-Accent11"/>
        <w:tabs>
          <w:tab w:val="left" w:pos="567"/>
        </w:tabs>
        <w:spacing w:after="0" w:line="360" w:lineRule="auto"/>
        <w:ind w:left="0" w:firstLine="567"/>
        <w:jc w:val="both"/>
        <w:rPr>
          <w:rFonts w:ascii="Arial" w:hAnsi="Arial" w:cs="Arial"/>
          <w:sz w:val="24"/>
          <w:szCs w:val="24"/>
          <w:lang w:val="az-Latn-AZ"/>
        </w:rPr>
      </w:pPr>
      <w:r>
        <w:rPr>
          <w:rFonts w:ascii="Arial" w:hAnsi="Arial" w:cs="Arial"/>
          <w:b/>
          <w:bCs/>
          <w:sz w:val="24"/>
          <w:szCs w:val="24"/>
          <w:lang w:val="az-Latn-AZ"/>
        </w:rPr>
        <w:t>Bəyannamənin 807 kod</w:t>
      </w:r>
      <w:r>
        <w:rPr>
          <w:rFonts w:ascii="Arial" w:hAnsi="Arial" w:cs="Arial"/>
          <w:bCs/>
          <w:sz w:val="24"/>
          <w:szCs w:val="24"/>
          <w:lang w:val="az-Latn-AZ"/>
        </w:rPr>
        <w:t>lu “</w:t>
      </w:r>
      <w:r>
        <w:rPr>
          <w:rFonts w:ascii="Arial" w:hAnsi="Arial" w:cs="Arial"/>
          <w:b/>
          <w:bCs/>
          <w:sz w:val="24"/>
          <w:szCs w:val="24"/>
          <w:lang w:val="az-Latn-AZ"/>
        </w:rPr>
        <w:t>Azaldılmalı verginin məbləği</w:t>
      </w:r>
      <w:r>
        <w:rPr>
          <w:rFonts w:ascii="Arial" w:hAnsi="Arial" w:cs="Arial"/>
          <w:bCs/>
          <w:sz w:val="24"/>
          <w:szCs w:val="24"/>
          <w:lang w:val="az-Latn-AZ"/>
        </w:rPr>
        <w:t xml:space="preserve">” adlı </w:t>
      </w:r>
      <w:r>
        <w:rPr>
          <w:rFonts w:ascii="Arial" w:hAnsi="Arial" w:cs="Arial"/>
          <w:sz w:val="24"/>
          <w:szCs w:val="24"/>
          <w:lang w:val="az-Latn-AZ"/>
        </w:rPr>
        <w:t xml:space="preserve">sətrində </w:t>
      </w:r>
      <w:r>
        <w:rPr>
          <w:rFonts w:ascii="Arial" w:hAnsi="Arial" w:cs="Arial"/>
          <w:b/>
          <w:sz w:val="24"/>
          <w:szCs w:val="24"/>
          <w:lang w:val="az-Latn-AZ"/>
        </w:rPr>
        <w:t>807.1 kodlu “VM-</w:t>
      </w:r>
      <w:proofErr w:type="spellStart"/>
      <w:r>
        <w:rPr>
          <w:rFonts w:ascii="Arial" w:hAnsi="Arial" w:cs="Arial"/>
          <w:b/>
          <w:sz w:val="24"/>
          <w:szCs w:val="24"/>
          <w:lang w:val="az-Latn-AZ"/>
        </w:rPr>
        <w:t>nin</w:t>
      </w:r>
      <w:proofErr w:type="spellEnd"/>
      <w:r>
        <w:rPr>
          <w:rFonts w:ascii="Arial" w:hAnsi="Arial" w:cs="Arial"/>
          <w:b/>
          <w:sz w:val="24"/>
          <w:szCs w:val="24"/>
          <w:lang w:val="az-Latn-AZ"/>
        </w:rPr>
        <w:t xml:space="preserve"> 224.1.4-cü və 224.3-cü maddələri ilə müəyyən edilən vergi </w:t>
      </w:r>
      <w:proofErr w:type="spellStart"/>
      <w:r>
        <w:rPr>
          <w:rFonts w:ascii="Arial" w:hAnsi="Arial" w:cs="Arial"/>
          <w:b/>
          <w:sz w:val="24"/>
          <w:szCs w:val="24"/>
          <w:lang w:val="az-Latn-AZ"/>
        </w:rPr>
        <w:t>ödəyiciləri</w:t>
      </w:r>
      <w:proofErr w:type="spellEnd"/>
      <w:r>
        <w:rPr>
          <w:rFonts w:ascii="Arial" w:hAnsi="Arial" w:cs="Arial"/>
          <w:b/>
          <w:sz w:val="24"/>
          <w:szCs w:val="24"/>
          <w:lang w:val="az-Latn-AZ"/>
        </w:rPr>
        <w:t xml:space="preserve"> tərəfindən </w:t>
      </w:r>
      <w:r w:rsidR="00C377AC">
        <w:rPr>
          <w:rFonts w:ascii="Arial" w:hAnsi="Arial" w:cs="Arial"/>
          <w:b/>
          <w:sz w:val="24"/>
          <w:szCs w:val="24"/>
          <w:lang w:val="az-Latn-AZ"/>
        </w:rPr>
        <w:t>2024</w:t>
      </w:r>
      <w:r>
        <w:rPr>
          <w:rFonts w:ascii="Arial" w:hAnsi="Arial" w:cs="Arial"/>
          <w:b/>
          <w:sz w:val="24"/>
          <w:szCs w:val="24"/>
          <w:lang w:val="az-Latn-AZ"/>
        </w:rPr>
        <w:t xml:space="preserve">-cü ildə təqdim edilmiş mallar (işlər, xidmətlər) və əmlak üzrə daxil olmuş hasilatda hesablanmış </w:t>
      </w:r>
      <w:proofErr w:type="spellStart"/>
      <w:r>
        <w:rPr>
          <w:rFonts w:ascii="Arial" w:hAnsi="Arial" w:cs="Arial"/>
          <w:b/>
          <w:sz w:val="24"/>
          <w:szCs w:val="24"/>
          <w:lang w:val="az-Latn-AZ"/>
        </w:rPr>
        <w:t>sadələşdirilmiş</w:t>
      </w:r>
      <w:proofErr w:type="spellEnd"/>
      <w:r>
        <w:rPr>
          <w:rFonts w:ascii="Arial" w:hAnsi="Arial" w:cs="Arial"/>
          <w:b/>
          <w:sz w:val="24"/>
          <w:szCs w:val="24"/>
          <w:lang w:val="az-Latn-AZ"/>
        </w:rPr>
        <w:t xml:space="preserve"> vergi məbləğinin 50 faizi”</w:t>
      </w:r>
      <w:r>
        <w:rPr>
          <w:rFonts w:ascii="Arial" w:hAnsi="Arial" w:cs="Arial"/>
          <w:sz w:val="24"/>
          <w:szCs w:val="24"/>
          <w:lang w:val="az-Latn-AZ"/>
        </w:rPr>
        <w:t xml:space="preserve"> və 807.2 kodlu </w:t>
      </w:r>
      <w:r>
        <w:rPr>
          <w:rFonts w:ascii="Arial" w:hAnsi="Arial" w:cs="Arial"/>
          <w:b/>
          <w:sz w:val="24"/>
          <w:szCs w:val="24"/>
          <w:lang w:val="az-Latn-AZ"/>
        </w:rPr>
        <w:t>“VM-</w:t>
      </w:r>
      <w:proofErr w:type="spellStart"/>
      <w:r>
        <w:rPr>
          <w:rFonts w:ascii="Arial" w:hAnsi="Arial" w:cs="Arial"/>
          <w:b/>
          <w:sz w:val="24"/>
          <w:szCs w:val="24"/>
          <w:lang w:val="az-Latn-AZ"/>
        </w:rPr>
        <w:t>nin</w:t>
      </w:r>
      <w:proofErr w:type="spellEnd"/>
      <w:r>
        <w:rPr>
          <w:rFonts w:ascii="Arial" w:hAnsi="Arial" w:cs="Arial"/>
          <w:b/>
          <w:sz w:val="24"/>
          <w:szCs w:val="24"/>
          <w:lang w:val="az-Latn-AZ"/>
        </w:rPr>
        <w:t xml:space="preserve"> 227.1-ci maddəsinə əsasən İşğaldan azad edilmiş ərazinin rezidentlərinin </w:t>
      </w:r>
      <w:proofErr w:type="spellStart"/>
      <w:r>
        <w:rPr>
          <w:rFonts w:ascii="Arial" w:hAnsi="Arial" w:cs="Arial"/>
          <w:b/>
          <w:sz w:val="24"/>
          <w:szCs w:val="24"/>
          <w:lang w:val="az-Latn-AZ"/>
        </w:rPr>
        <w:t>sadələşdirilmiş</w:t>
      </w:r>
      <w:proofErr w:type="spellEnd"/>
      <w:r>
        <w:rPr>
          <w:rFonts w:ascii="Arial" w:hAnsi="Arial" w:cs="Arial"/>
          <w:b/>
          <w:sz w:val="24"/>
          <w:szCs w:val="24"/>
          <w:lang w:val="az-Latn-AZ"/>
        </w:rPr>
        <w:t xml:space="preserve"> vergi məbləği”</w:t>
      </w:r>
      <w:r>
        <w:rPr>
          <w:rFonts w:ascii="Arial" w:hAnsi="Arial" w:cs="Arial"/>
          <w:sz w:val="24"/>
          <w:szCs w:val="24"/>
          <w:lang w:val="az-Latn-AZ"/>
        </w:rPr>
        <w:t xml:space="preserve"> sətirlərinin müvafiq sütunları üzrə məbləğlərinin cəmi qeyd olunur. Bu sətir </w:t>
      </w:r>
      <w:r>
        <w:rPr>
          <w:rFonts w:ascii="Arial" w:hAnsi="Arial" w:cs="Arial"/>
          <w:b/>
          <w:sz w:val="24"/>
          <w:szCs w:val="24"/>
          <w:lang w:val="az-Latn-AZ"/>
        </w:rPr>
        <w:t>“Ödənilməli verginin məbləği”</w:t>
      </w:r>
      <w:r>
        <w:rPr>
          <w:rFonts w:ascii="Arial" w:hAnsi="Arial" w:cs="Arial"/>
          <w:sz w:val="24"/>
          <w:szCs w:val="24"/>
          <w:lang w:val="az-Latn-AZ"/>
        </w:rPr>
        <w:t xml:space="preserve"> sətrin </w:t>
      </w:r>
      <w:proofErr w:type="spellStart"/>
      <w:r>
        <w:rPr>
          <w:rFonts w:ascii="Arial" w:hAnsi="Arial" w:cs="Arial"/>
          <w:sz w:val="24"/>
          <w:szCs w:val="24"/>
          <w:lang w:val="az-Latn-AZ"/>
        </w:rPr>
        <w:t>hesablanmasında</w:t>
      </w:r>
      <w:proofErr w:type="spellEnd"/>
      <w:r>
        <w:rPr>
          <w:rFonts w:ascii="Arial" w:hAnsi="Arial" w:cs="Arial"/>
          <w:sz w:val="24"/>
          <w:szCs w:val="24"/>
          <w:lang w:val="az-Latn-AZ"/>
        </w:rPr>
        <w:t xml:space="preserve"> nəzərə alınır.</w:t>
      </w:r>
    </w:p>
    <w:p w:rsidR="007756E1" w:rsidRDefault="00F47D67">
      <w:pPr>
        <w:pStyle w:val="ad"/>
        <w:tabs>
          <w:tab w:val="left" w:pos="3544"/>
        </w:tabs>
        <w:spacing w:line="360" w:lineRule="auto"/>
        <w:ind w:right="0" w:firstLine="567"/>
        <w:jc w:val="both"/>
        <w:rPr>
          <w:rFonts w:ascii="Arial" w:hAnsi="Arial" w:cs="Arial"/>
          <w:sz w:val="24"/>
          <w:szCs w:val="24"/>
          <w:lang w:val="az-Latn-AZ"/>
        </w:rPr>
      </w:pPr>
      <w:r>
        <w:rPr>
          <w:rFonts w:ascii="Arial" w:hAnsi="Arial" w:cs="Arial"/>
          <w:b/>
          <w:sz w:val="24"/>
          <w:szCs w:val="24"/>
          <w:lang w:val="az-Latn-AZ"/>
        </w:rPr>
        <w:t>807.1 kodlu “VM-</w:t>
      </w:r>
      <w:proofErr w:type="spellStart"/>
      <w:r>
        <w:rPr>
          <w:rFonts w:ascii="Arial" w:hAnsi="Arial" w:cs="Arial"/>
          <w:b/>
          <w:sz w:val="24"/>
          <w:szCs w:val="24"/>
          <w:lang w:val="az-Latn-AZ"/>
        </w:rPr>
        <w:t>nin</w:t>
      </w:r>
      <w:proofErr w:type="spellEnd"/>
      <w:r>
        <w:rPr>
          <w:rFonts w:ascii="Arial" w:hAnsi="Arial" w:cs="Arial"/>
          <w:b/>
          <w:sz w:val="24"/>
          <w:szCs w:val="24"/>
          <w:lang w:val="az-Latn-AZ"/>
        </w:rPr>
        <w:t xml:space="preserve"> 224.1.4-cü və 224.3-cü maddələri ilə müəyyən edilən vergi </w:t>
      </w:r>
      <w:proofErr w:type="spellStart"/>
      <w:r>
        <w:rPr>
          <w:rFonts w:ascii="Arial" w:hAnsi="Arial" w:cs="Arial"/>
          <w:b/>
          <w:sz w:val="24"/>
          <w:szCs w:val="24"/>
          <w:lang w:val="az-Latn-AZ"/>
        </w:rPr>
        <w:t>ödəyiciləri</w:t>
      </w:r>
      <w:proofErr w:type="spellEnd"/>
      <w:r>
        <w:rPr>
          <w:rFonts w:ascii="Arial" w:hAnsi="Arial" w:cs="Arial"/>
          <w:b/>
          <w:sz w:val="24"/>
          <w:szCs w:val="24"/>
          <w:lang w:val="az-Latn-AZ"/>
        </w:rPr>
        <w:t xml:space="preserve"> tərəfindən 2020-ci ildə təqdim edilmiş mallar (işlər, xidmətlər) və əmlak üzrə daxil olmuş hasilatdan hesablanmış </w:t>
      </w:r>
      <w:proofErr w:type="spellStart"/>
      <w:r>
        <w:rPr>
          <w:rFonts w:ascii="Arial" w:hAnsi="Arial" w:cs="Arial"/>
          <w:b/>
          <w:sz w:val="24"/>
          <w:szCs w:val="24"/>
          <w:lang w:val="az-Latn-AZ"/>
        </w:rPr>
        <w:t>sadələşdirilmiş</w:t>
      </w:r>
      <w:proofErr w:type="spellEnd"/>
      <w:r>
        <w:rPr>
          <w:rFonts w:ascii="Arial" w:hAnsi="Arial" w:cs="Arial"/>
          <w:b/>
          <w:sz w:val="24"/>
          <w:szCs w:val="24"/>
          <w:lang w:val="az-Latn-AZ"/>
        </w:rPr>
        <w:t xml:space="preserve"> vergi məbləğinin 50 faizi” sətrinin “Vergi Məcəlləsinin 220.1-ci maddəsinə əsasən (manatla)” sütununda </w:t>
      </w:r>
      <w:r>
        <w:rPr>
          <w:rFonts w:ascii="Arial" w:hAnsi="Arial" w:cs="Arial"/>
          <w:bCs/>
          <w:sz w:val="24"/>
          <w:szCs w:val="24"/>
          <w:lang w:val="az-Latn-AZ"/>
        </w:rPr>
        <w:t>VM-</w:t>
      </w:r>
      <w:proofErr w:type="spellStart"/>
      <w:r>
        <w:rPr>
          <w:rFonts w:ascii="Arial" w:hAnsi="Arial" w:cs="Arial"/>
          <w:bCs/>
          <w:sz w:val="24"/>
          <w:szCs w:val="24"/>
          <w:lang w:val="az-Latn-AZ"/>
        </w:rPr>
        <w:t>nin</w:t>
      </w:r>
      <w:proofErr w:type="spellEnd"/>
      <w:r>
        <w:rPr>
          <w:rFonts w:ascii="Arial" w:hAnsi="Arial" w:cs="Arial"/>
          <w:bCs/>
          <w:sz w:val="24"/>
          <w:szCs w:val="24"/>
          <w:lang w:val="az-Latn-AZ"/>
        </w:rPr>
        <w:t xml:space="preserve"> 224.3-cü maddəsinə əsasən bu Məcəllənin 218-ci maddəsinə uyğun olaraq </w:t>
      </w:r>
      <w:proofErr w:type="spellStart"/>
      <w:r>
        <w:rPr>
          <w:rFonts w:ascii="Arial" w:hAnsi="Arial" w:cs="Arial"/>
          <w:bCs/>
          <w:sz w:val="24"/>
          <w:szCs w:val="24"/>
          <w:lang w:val="az-Latn-AZ"/>
        </w:rPr>
        <w:t>sadələşdirilmiş</w:t>
      </w:r>
      <w:proofErr w:type="spellEnd"/>
      <w:r>
        <w:rPr>
          <w:rFonts w:ascii="Arial" w:hAnsi="Arial" w:cs="Arial"/>
          <w:bCs/>
          <w:sz w:val="24"/>
          <w:szCs w:val="24"/>
          <w:lang w:val="az-Latn-AZ"/>
        </w:rPr>
        <w:t xml:space="preserve"> verginin ödəyicisi olmaq hüququndan istifadə edən şəxslərin bu Məcəllənin 220.1-ci maddəsində </w:t>
      </w:r>
      <w:r>
        <w:rPr>
          <w:rFonts w:ascii="Arial" w:hAnsi="Arial" w:cs="Arial"/>
          <w:bCs/>
          <w:sz w:val="24"/>
          <w:szCs w:val="24"/>
          <w:lang w:val="az-Latn-AZ"/>
        </w:rPr>
        <w:lastRenderedPageBreak/>
        <w:t xml:space="preserve">göstərilən dərəcə ilə hesablanan </w:t>
      </w:r>
      <w:proofErr w:type="spellStart"/>
      <w:r>
        <w:rPr>
          <w:rFonts w:ascii="Arial" w:hAnsi="Arial" w:cs="Arial"/>
          <w:bCs/>
          <w:sz w:val="24"/>
          <w:szCs w:val="24"/>
          <w:lang w:val="az-Latn-AZ"/>
        </w:rPr>
        <w:t>sadələşdirilmiş</w:t>
      </w:r>
      <w:proofErr w:type="spellEnd"/>
      <w:r>
        <w:rPr>
          <w:rFonts w:ascii="Arial" w:hAnsi="Arial" w:cs="Arial"/>
          <w:bCs/>
          <w:sz w:val="24"/>
          <w:szCs w:val="24"/>
          <w:lang w:val="az-Latn-AZ"/>
        </w:rPr>
        <w:t xml:space="preserve"> verginin məbləğinin 50 faizinə uyğun olaraq azaldılmalı verginin </w:t>
      </w:r>
      <w:r>
        <w:rPr>
          <w:rFonts w:ascii="Arial" w:hAnsi="Arial" w:cs="Arial"/>
          <w:sz w:val="24"/>
          <w:szCs w:val="24"/>
          <w:lang w:val="az-Latn-AZ"/>
        </w:rPr>
        <w:t xml:space="preserve">məbləği </w:t>
      </w:r>
      <w:r>
        <w:rPr>
          <w:rFonts w:ascii="Arial" w:hAnsi="Arial" w:cs="Arial"/>
          <w:bCs/>
          <w:sz w:val="24"/>
          <w:szCs w:val="24"/>
          <w:lang w:val="az-Latn-AZ"/>
        </w:rPr>
        <w:t xml:space="preserve">və həmin sətrin </w:t>
      </w:r>
      <w:r>
        <w:rPr>
          <w:rFonts w:ascii="Arial" w:hAnsi="Arial" w:cs="Arial"/>
          <w:b/>
          <w:bCs/>
          <w:sz w:val="24"/>
          <w:szCs w:val="24"/>
          <w:lang w:val="az-Latn-AZ"/>
        </w:rPr>
        <w:t>“Vergi Məcəlləsinin 220.1-1-ci maddəsinə əsasən, (manatla)”</w:t>
      </w:r>
      <w:r>
        <w:rPr>
          <w:rFonts w:ascii="Arial" w:hAnsi="Arial" w:cs="Arial"/>
          <w:bCs/>
          <w:sz w:val="24"/>
          <w:szCs w:val="24"/>
          <w:lang w:val="az-Latn-AZ"/>
        </w:rPr>
        <w:t xml:space="preserve"> sütununda isə VM-</w:t>
      </w:r>
      <w:proofErr w:type="spellStart"/>
      <w:r>
        <w:rPr>
          <w:rFonts w:ascii="Arial" w:hAnsi="Arial" w:cs="Arial"/>
          <w:bCs/>
          <w:sz w:val="24"/>
          <w:szCs w:val="24"/>
          <w:lang w:val="az-Latn-AZ"/>
        </w:rPr>
        <w:t>nin</w:t>
      </w:r>
      <w:proofErr w:type="spellEnd"/>
      <w:r>
        <w:rPr>
          <w:rFonts w:ascii="Arial" w:hAnsi="Arial" w:cs="Arial"/>
          <w:bCs/>
          <w:sz w:val="24"/>
          <w:szCs w:val="24"/>
          <w:lang w:val="az-Latn-AZ"/>
        </w:rPr>
        <w:t xml:space="preserve"> 224.1.4-cü maddəsinə əsasən bu Məcəllənin 222.5.5-ci maddəsində göstərilən fəaliyyətlə məşğul olan şəxslərin bu Məcəllənin 220.1-1-ci maddəsi ilə müəyyən edilən </w:t>
      </w:r>
      <w:proofErr w:type="spellStart"/>
      <w:r>
        <w:rPr>
          <w:rFonts w:ascii="Arial" w:hAnsi="Arial" w:cs="Arial"/>
          <w:bCs/>
          <w:sz w:val="24"/>
          <w:szCs w:val="24"/>
          <w:lang w:val="az-Latn-AZ"/>
        </w:rPr>
        <w:t>sadələşdirilmiş</w:t>
      </w:r>
      <w:proofErr w:type="spellEnd"/>
      <w:r>
        <w:rPr>
          <w:rFonts w:ascii="Arial" w:hAnsi="Arial" w:cs="Arial"/>
          <w:bCs/>
          <w:sz w:val="24"/>
          <w:szCs w:val="24"/>
          <w:lang w:val="az-Latn-AZ"/>
        </w:rPr>
        <w:t xml:space="preserve"> verginin məbləğinin 50 faizinə uyğun olaraq azaldılmalı verginin</w:t>
      </w:r>
      <w:r>
        <w:rPr>
          <w:rFonts w:ascii="Arial" w:hAnsi="Arial" w:cs="Arial"/>
          <w:sz w:val="24"/>
          <w:szCs w:val="24"/>
          <w:lang w:val="az-Latn-AZ"/>
        </w:rPr>
        <w:t xml:space="preserve"> məbləği yazılır.</w:t>
      </w:r>
    </w:p>
    <w:p w:rsidR="007756E1" w:rsidRDefault="00F47D67">
      <w:pPr>
        <w:pStyle w:val="ad"/>
        <w:tabs>
          <w:tab w:val="left" w:pos="3544"/>
        </w:tabs>
        <w:spacing w:line="360" w:lineRule="auto"/>
        <w:ind w:right="0" w:firstLine="567"/>
        <w:jc w:val="both"/>
        <w:rPr>
          <w:rFonts w:ascii="Arial" w:hAnsi="Arial" w:cs="Arial"/>
          <w:sz w:val="24"/>
          <w:szCs w:val="24"/>
          <w:lang w:val="az-Latn-AZ"/>
        </w:rPr>
      </w:pPr>
      <w:r>
        <w:rPr>
          <w:rFonts w:ascii="Arial" w:hAnsi="Arial" w:cs="Arial"/>
          <w:b/>
          <w:sz w:val="24"/>
          <w:szCs w:val="24"/>
          <w:lang w:val="az-Latn-AZ"/>
        </w:rPr>
        <w:t>807.2 kodlu “VM-</w:t>
      </w:r>
      <w:proofErr w:type="spellStart"/>
      <w:r>
        <w:rPr>
          <w:rFonts w:ascii="Arial" w:hAnsi="Arial" w:cs="Arial"/>
          <w:b/>
          <w:sz w:val="24"/>
          <w:szCs w:val="24"/>
          <w:lang w:val="az-Latn-AZ"/>
        </w:rPr>
        <w:t>nin</w:t>
      </w:r>
      <w:proofErr w:type="spellEnd"/>
      <w:r>
        <w:rPr>
          <w:rFonts w:ascii="Arial" w:hAnsi="Arial" w:cs="Arial"/>
          <w:b/>
          <w:sz w:val="24"/>
          <w:szCs w:val="24"/>
          <w:lang w:val="az-Latn-AZ"/>
        </w:rPr>
        <w:t xml:space="preserve"> 227.1-ci maddəsinə əsasən İşğaldan azad edilmiş ərazinin rezidentlərinin </w:t>
      </w:r>
      <w:proofErr w:type="spellStart"/>
      <w:r>
        <w:rPr>
          <w:rFonts w:ascii="Arial" w:hAnsi="Arial" w:cs="Arial"/>
          <w:b/>
          <w:sz w:val="24"/>
          <w:szCs w:val="24"/>
          <w:lang w:val="az-Latn-AZ"/>
        </w:rPr>
        <w:t>sadələşdirilmiş</w:t>
      </w:r>
      <w:proofErr w:type="spellEnd"/>
      <w:r>
        <w:rPr>
          <w:rFonts w:ascii="Arial" w:hAnsi="Arial" w:cs="Arial"/>
          <w:b/>
          <w:sz w:val="24"/>
          <w:szCs w:val="24"/>
          <w:lang w:val="az-Latn-AZ"/>
        </w:rPr>
        <w:t xml:space="preserve"> vergi məbləği” sətrinin “Vergi Məcəlləsinin 220.1-ci maddəsinə əsasən (manatla)” sütununda </w:t>
      </w:r>
      <w:r>
        <w:rPr>
          <w:rFonts w:ascii="Arial" w:hAnsi="Arial" w:cs="Arial"/>
          <w:bCs/>
          <w:sz w:val="24"/>
          <w:szCs w:val="24"/>
          <w:lang w:val="az-Latn-AZ"/>
        </w:rPr>
        <w:t>VM-</w:t>
      </w:r>
      <w:proofErr w:type="spellStart"/>
      <w:r>
        <w:rPr>
          <w:rFonts w:ascii="Arial" w:hAnsi="Arial" w:cs="Arial"/>
          <w:bCs/>
          <w:sz w:val="24"/>
          <w:szCs w:val="24"/>
          <w:lang w:val="az-Latn-AZ"/>
        </w:rPr>
        <w:t>nin</w:t>
      </w:r>
      <w:proofErr w:type="spellEnd"/>
      <w:r>
        <w:rPr>
          <w:rFonts w:ascii="Arial" w:hAnsi="Arial" w:cs="Arial"/>
          <w:bCs/>
          <w:sz w:val="24"/>
          <w:szCs w:val="24"/>
          <w:lang w:val="az-Latn-AZ"/>
        </w:rPr>
        <w:t xml:space="preserve"> 227.1-ci maddəsinə əsasən İşğaldan azad edilmiş ərazinin rezidentləri üzrə bu Məcəllənin 218-ci maddəsinə uyğun olaraq </w:t>
      </w:r>
      <w:proofErr w:type="spellStart"/>
      <w:r>
        <w:rPr>
          <w:rFonts w:ascii="Arial" w:hAnsi="Arial" w:cs="Arial"/>
          <w:bCs/>
          <w:sz w:val="24"/>
          <w:szCs w:val="24"/>
          <w:lang w:val="az-Latn-AZ"/>
        </w:rPr>
        <w:t>sadələşdirilmiş</w:t>
      </w:r>
      <w:proofErr w:type="spellEnd"/>
      <w:r>
        <w:rPr>
          <w:rFonts w:ascii="Arial" w:hAnsi="Arial" w:cs="Arial"/>
          <w:bCs/>
          <w:sz w:val="24"/>
          <w:szCs w:val="24"/>
          <w:lang w:val="az-Latn-AZ"/>
        </w:rPr>
        <w:t xml:space="preserve"> verginin ödəyicisi olmaq hüququndan istifadə edən şəxslərin bu Məcəllənin 220.1-ci maddəsində göstərilən dərəcə ilə hesablanan </w:t>
      </w:r>
      <w:proofErr w:type="spellStart"/>
      <w:r>
        <w:rPr>
          <w:rFonts w:ascii="Arial" w:hAnsi="Arial" w:cs="Arial"/>
          <w:bCs/>
          <w:sz w:val="24"/>
          <w:szCs w:val="24"/>
          <w:lang w:val="az-Latn-AZ"/>
        </w:rPr>
        <w:t>sadələşdirilmiş</w:t>
      </w:r>
      <w:proofErr w:type="spellEnd"/>
      <w:r>
        <w:rPr>
          <w:rFonts w:ascii="Arial" w:hAnsi="Arial" w:cs="Arial"/>
          <w:bCs/>
          <w:sz w:val="24"/>
          <w:szCs w:val="24"/>
          <w:lang w:val="az-Latn-AZ"/>
        </w:rPr>
        <w:t xml:space="preserve"> verginin azaldılan </w:t>
      </w:r>
      <w:r>
        <w:rPr>
          <w:rFonts w:ascii="Arial" w:hAnsi="Arial" w:cs="Arial"/>
          <w:sz w:val="24"/>
          <w:szCs w:val="24"/>
          <w:lang w:val="az-Latn-AZ"/>
        </w:rPr>
        <w:t xml:space="preserve">məbləği </w:t>
      </w:r>
      <w:r>
        <w:rPr>
          <w:rFonts w:ascii="Arial" w:hAnsi="Arial" w:cs="Arial"/>
          <w:bCs/>
          <w:sz w:val="24"/>
          <w:szCs w:val="24"/>
          <w:lang w:val="az-Latn-AZ"/>
        </w:rPr>
        <w:t xml:space="preserve">və həmin sətrin </w:t>
      </w:r>
      <w:r>
        <w:rPr>
          <w:rFonts w:ascii="Arial" w:hAnsi="Arial" w:cs="Arial"/>
          <w:b/>
          <w:bCs/>
          <w:sz w:val="24"/>
          <w:szCs w:val="24"/>
          <w:lang w:val="az-Latn-AZ"/>
        </w:rPr>
        <w:t>“Vergi Məcəlləsinin 220.1-1-ci maddəsinə əsasən, (manatla)”</w:t>
      </w:r>
      <w:r>
        <w:rPr>
          <w:rFonts w:ascii="Arial" w:hAnsi="Arial" w:cs="Arial"/>
          <w:bCs/>
          <w:sz w:val="24"/>
          <w:szCs w:val="24"/>
          <w:lang w:val="az-Latn-AZ"/>
        </w:rPr>
        <w:t xml:space="preserve"> sütununda isə bu Məcəllənin 220.1-1-ci maddəsi ilə müəyyən edilən </w:t>
      </w:r>
      <w:proofErr w:type="spellStart"/>
      <w:r>
        <w:rPr>
          <w:rFonts w:ascii="Arial" w:hAnsi="Arial" w:cs="Arial"/>
          <w:bCs/>
          <w:sz w:val="24"/>
          <w:szCs w:val="24"/>
          <w:lang w:val="az-Latn-AZ"/>
        </w:rPr>
        <w:t>sadələşdirilmiş</w:t>
      </w:r>
      <w:proofErr w:type="spellEnd"/>
      <w:r>
        <w:rPr>
          <w:rFonts w:ascii="Arial" w:hAnsi="Arial" w:cs="Arial"/>
          <w:bCs/>
          <w:sz w:val="24"/>
          <w:szCs w:val="24"/>
          <w:lang w:val="az-Latn-AZ"/>
        </w:rPr>
        <w:t xml:space="preserve"> verginin azaldılan </w:t>
      </w:r>
      <w:r>
        <w:rPr>
          <w:rFonts w:ascii="Arial" w:hAnsi="Arial" w:cs="Arial"/>
          <w:sz w:val="24"/>
          <w:szCs w:val="24"/>
          <w:lang w:val="az-Latn-AZ"/>
        </w:rPr>
        <w:t>məbləği yazılır.</w:t>
      </w:r>
    </w:p>
    <w:p w:rsidR="00BC23BB" w:rsidRPr="005B1577" w:rsidRDefault="00BC23BB" w:rsidP="00BC23BB">
      <w:pPr>
        <w:pStyle w:val="ad"/>
        <w:spacing w:line="276" w:lineRule="auto"/>
        <w:ind w:right="0" w:firstLine="567"/>
        <w:jc w:val="both"/>
        <w:rPr>
          <w:rFonts w:ascii="Arial" w:hAnsi="Arial" w:cs="Arial"/>
          <w:sz w:val="24"/>
          <w:szCs w:val="24"/>
          <w:lang w:val="az-Latn-AZ"/>
        </w:rPr>
      </w:pPr>
      <w:r w:rsidRPr="00DE404D">
        <w:rPr>
          <w:rFonts w:ascii="Arial" w:hAnsi="Arial" w:cs="Arial"/>
          <w:b/>
          <w:color w:val="FF0000"/>
          <w:sz w:val="24"/>
          <w:szCs w:val="24"/>
          <w:lang w:val="az-Latn-AZ"/>
        </w:rPr>
        <w:t>807.3 kodlu “VM-</w:t>
      </w:r>
      <w:proofErr w:type="spellStart"/>
      <w:r w:rsidRPr="00DE404D">
        <w:rPr>
          <w:rFonts w:ascii="Arial" w:hAnsi="Arial" w:cs="Arial"/>
          <w:b/>
          <w:color w:val="FF0000"/>
          <w:sz w:val="24"/>
          <w:szCs w:val="24"/>
          <w:lang w:val="az-Latn-AZ"/>
        </w:rPr>
        <w:t>nin</w:t>
      </w:r>
      <w:proofErr w:type="spellEnd"/>
      <w:r w:rsidRPr="00DE404D">
        <w:rPr>
          <w:rFonts w:ascii="Arial" w:hAnsi="Arial" w:cs="Arial"/>
          <w:b/>
          <w:color w:val="FF0000"/>
          <w:sz w:val="24"/>
          <w:szCs w:val="24"/>
          <w:lang w:val="az-Latn-AZ"/>
        </w:rPr>
        <w:t xml:space="preserve"> 221.1-1-ci maddəsinə əsasən </w:t>
      </w:r>
      <w:proofErr w:type="spellStart"/>
      <w:r w:rsidRPr="00DE404D">
        <w:rPr>
          <w:rFonts w:ascii="Arial" w:hAnsi="Arial" w:cs="Arial"/>
          <w:b/>
          <w:color w:val="FF0000"/>
          <w:sz w:val="24"/>
          <w:szCs w:val="24"/>
          <w:lang w:val="az-Latn-AZ"/>
        </w:rPr>
        <w:t>sadələşdirilmiş</w:t>
      </w:r>
      <w:proofErr w:type="spellEnd"/>
      <w:r w:rsidRPr="00DE404D">
        <w:rPr>
          <w:rFonts w:ascii="Arial" w:hAnsi="Arial" w:cs="Arial"/>
          <w:b/>
          <w:color w:val="FF0000"/>
          <w:sz w:val="24"/>
          <w:szCs w:val="24"/>
          <w:lang w:val="az-Latn-AZ"/>
        </w:rPr>
        <w:t xml:space="preserve"> verginin </w:t>
      </w:r>
      <w:r w:rsidRPr="005B1577">
        <w:rPr>
          <w:rFonts w:ascii="Arial" w:hAnsi="Arial" w:cs="Arial"/>
          <w:b/>
          <w:sz w:val="24"/>
          <w:szCs w:val="24"/>
          <w:lang w:val="az-Latn-AZ"/>
        </w:rPr>
        <w:t xml:space="preserve">ödəyicisi kimi fəaliyyət göstərən mikro sahibkarlıq subyekti olan fiziki şəxslər tərəfindən özlərinə görə ödədiyi rüblük məcburi dövlət sosial sığorta haqqı məbləğinin 25 faizi” sətrinin “Vergi Məcəlləsinin 221.1-1-ci maddəsinə əsasən (manatla)” sütununda </w:t>
      </w:r>
      <w:r w:rsidRPr="005B1577">
        <w:rPr>
          <w:rFonts w:ascii="Arial" w:hAnsi="Arial" w:cs="Arial"/>
          <w:bCs/>
          <w:sz w:val="24"/>
          <w:szCs w:val="24"/>
          <w:lang w:val="az-Latn-AZ"/>
        </w:rPr>
        <w:t>VM-</w:t>
      </w:r>
      <w:proofErr w:type="spellStart"/>
      <w:r w:rsidRPr="005B1577">
        <w:rPr>
          <w:rFonts w:ascii="Arial" w:hAnsi="Arial" w:cs="Arial"/>
          <w:bCs/>
          <w:sz w:val="24"/>
          <w:szCs w:val="24"/>
          <w:lang w:val="az-Latn-AZ"/>
        </w:rPr>
        <w:t>nin</w:t>
      </w:r>
      <w:proofErr w:type="spellEnd"/>
      <w:r w:rsidRPr="005B1577">
        <w:rPr>
          <w:rFonts w:ascii="Arial" w:hAnsi="Arial" w:cs="Arial"/>
          <w:bCs/>
          <w:sz w:val="24"/>
          <w:szCs w:val="24"/>
          <w:lang w:val="az-Latn-AZ"/>
        </w:rPr>
        <w:t xml:space="preserve"> </w:t>
      </w:r>
      <w:r w:rsidRPr="005B1577">
        <w:rPr>
          <w:rFonts w:ascii="Arial" w:hAnsi="Arial" w:cs="Arial"/>
          <w:b/>
          <w:sz w:val="24"/>
          <w:szCs w:val="24"/>
          <w:lang w:val="az-Latn-AZ"/>
        </w:rPr>
        <w:t xml:space="preserve">221.1-1-ci </w:t>
      </w:r>
      <w:r w:rsidRPr="005B1577">
        <w:rPr>
          <w:rFonts w:ascii="Arial" w:hAnsi="Arial" w:cs="Arial"/>
          <w:bCs/>
          <w:sz w:val="24"/>
          <w:szCs w:val="24"/>
          <w:lang w:val="az-Latn-AZ"/>
        </w:rPr>
        <w:t xml:space="preserve">maddəsinə əsasən </w:t>
      </w:r>
      <w:proofErr w:type="spellStart"/>
      <w:r w:rsidRPr="005B1577">
        <w:rPr>
          <w:rFonts w:ascii="Arial" w:hAnsi="Arial" w:cs="Arial"/>
          <w:bCs/>
          <w:sz w:val="24"/>
          <w:szCs w:val="24"/>
          <w:lang w:val="az-Latn-AZ"/>
        </w:rPr>
        <w:t>sadələşdirilmiş</w:t>
      </w:r>
      <w:proofErr w:type="spellEnd"/>
      <w:r w:rsidRPr="005B1577">
        <w:rPr>
          <w:rFonts w:ascii="Arial" w:hAnsi="Arial" w:cs="Arial"/>
          <w:bCs/>
          <w:sz w:val="24"/>
          <w:szCs w:val="24"/>
          <w:lang w:val="az-Latn-AZ"/>
        </w:rPr>
        <w:t xml:space="preserve"> </w:t>
      </w:r>
      <w:r w:rsidRPr="005B1577">
        <w:rPr>
          <w:rFonts w:ascii="Arial" w:hAnsi="Arial" w:cs="Arial"/>
          <w:sz w:val="24"/>
          <w:szCs w:val="24"/>
          <w:lang w:val="az-Latn-AZ"/>
        </w:rPr>
        <w:t>verginin ödəyicisi kimi fəaliyyət göstərən mikro sahibkarlıq subyekti olan fiziki şəxslər tərəfindən özlərinə görə ödədikləri rüblük məcburi dövlət sosial sığorta haqqı məbləğinin 25 faizi 2024-cü il yanvarın 1-dən 3 il ərzində</w:t>
      </w:r>
      <w:r w:rsidR="005372FC" w:rsidRPr="005B1577">
        <w:rPr>
          <w:rFonts w:ascii="Arial" w:hAnsi="Arial" w:cs="Arial"/>
          <w:sz w:val="24"/>
          <w:szCs w:val="24"/>
          <w:lang w:val="az-Latn-AZ"/>
        </w:rPr>
        <w:t xml:space="preserve"> vergi </w:t>
      </w:r>
      <w:proofErr w:type="spellStart"/>
      <w:r w:rsidR="005372FC" w:rsidRPr="005B1577">
        <w:rPr>
          <w:rFonts w:ascii="Arial" w:hAnsi="Arial" w:cs="Arial"/>
          <w:sz w:val="24"/>
          <w:szCs w:val="24"/>
          <w:lang w:val="az-Latn-AZ"/>
        </w:rPr>
        <w:t>ödəyicisinin</w:t>
      </w:r>
      <w:proofErr w:type="spellEnd"/>
      <w:r w:rsidR="005372FC" w:rsidRPr="005B1577">
        <w:rPr>
          <w:rFonts w:ascii="Arial" w:hAnsi="Arial" w:cs="Arial"/>
          <w:sz w:val="24"/>
          <w:szCs w:val="24"/>
          <w:lang w:val="az-Latn-AZ"/>
        </w:rPr>
        <w:t xml:space="preserve"> rüb ərzində hesablanmış </w:t>
      </w:r>
      <w:proofErr w:type="spellStart"/>
      <w:r w:rsidR="005372FC" w:rsidRPr="005B1577">
        <w:rPr>
          <w:rFonts w:ascii="Arial" w:hAnsi="Arial" w:cs="Arial"/>
          <w:sz w:val="24"/>
          <w:szCs w:val="24"/>
          <w:lang w:val="az-Latn-AZ"/>
        </w:rPr>
        <w:t>sadələşdirilmiş</w:t>
      </w:r>
      <w:proofErr w:type="spellEnd"/>
      <w:r w:rsidR="005372FC" w:rsidRPr="005B1577">
        <w:rPr>
          <w:rFonts w:ascii="Arial" w:hAnsi="Arial" w:cs="Arial"/>
          <w:sz w:val="24"/>
          <w:szCs w:val="24"/>
          <w:lang w:val="az-Latn-AZ"/>
        </w:rPr>
        <w:t xml:space="preserve"> vergi </w:t>
      </w:r>
      <w:proofErr w:type="spellStart"/>
      <w:r w:rsidR="005372FC" w:rsidRPr="005B1577">
        <w:rPr>
          <w:rFonts w:ascii="Arial" w:hAnsi="Arial" w:cs="Arial"/>
          <w:sz w:val="24"/>
          <w:szCs w:val="24"/>
          <w:lang w:val="az-Latn-AZ"/>
        </w:rPr>
        <w:t>öhdəliyindən</w:t>
      </w:r>
      <w:proofErr w:type="spellEnd"/>
      <w:r w:rsidR="005372FC" w:rsidRPr="005B1577">
        <w:rPr>
          <w:rFonts w:ascii="Arial" w:hAnsi="Arial" w:cs="Arial"/>
          <w:sz w:val="24"/>
          <w:szCs w:val="24"/>
          <w:lang w:val="az-Latn-AZ"/>
        </w:rPr>
        <w:t xml:space="preserve"> (həmin </w:t>
      </w:r>
      <w:proofErr w:type="spellStart"/>
      <w:r w:rsidR="005372FC" w:rsidRPr="005B1577">
        <w:rPr>
          <w:rFonts w:ascii="Arial" w:hAnsi="Arial" w:cs="Arial"/>
          <w:sz w:val="24"/>
          <w:szCs w:val="24"/>
          <w:lang w:val="az-Latn-AZ"/>
        </w:rPr>
        <w:t>öhdəliklərin</w:t>
      </w:r>
      <w:proofErr w:type="spellEnd"/>
      <w:r w:rsidR="005372FC" w:rsidRPr="005B1577">
        <w:rPr>
          <w:rFonts w:ascii="Arial" w:hAnsi="Arial" w:cs="Arial"/>
          <w:sz w:val="24"/>
          <w:szCs w:val="24"/>
          <w:lang w:val="az-Latn-AZ"/>
        </w:rPr>
        <w:t xml:space="preserve"> məbləğindən çox olmamaqla) çıxılır.</w:t>
      </w:r>
      <w:r w:rsidRPr="005B1577">
        <w:rPr>
          <w:rFonts w:ascii="Arial" w:hAnsi="Arial" w:cs="Arial"/>
          <w:sz w:val="24"/>
          <w:szCs w:val="24"/>
          <w:lang w:val="az-Latn-AZ"/>
        </w:rPr>
        <w:t xml:space="preserve"> </w:t>
      </w:r>
    </w:p>
    <w:p w:rsidR="00BC23BB" w:rsidRPr="005B1577" w:rsidRDefault="00BC23BB" w:rsidP="00BC23BB">
      <w:pPr>
        <w:pStyle w:val="ad"/>
        <w:spacing w:line="276" w:lineRule="auto"/>
        <w:ind w:right="0" w:firstLine="567"/>
        <w:jc w:val="both"/>
        <w:rPr>
          <w:rFonts w:ascii="Arial" w:hAnsi="Arial" w:cs="Arial"/>
          <w:sz w:val="24"/>
          <w:szCs w:val="24"/>
          <w:lang w:val="az-Latn-AZ"/>
        </w:rPr>
      </w:pPr>
      <w:r w:rsidRPr="005B1577">
        <w:rPr>
          <w:rFonts w:ascii="Arial" w:hAnsi="Arial" w:cs="Arial"/>
          <w:b/>
          <w:i/>
          <w:sz w:val="24"/>
          <w:szCs w:val="24"/>
          <w:lang w:val="az-Latn-AZ"/>
        </w:rPr>
        <w:t>Misal:</w:t>
      </w:r>
      <w:r w:rsidRPr="005B1577">
        <w:rPr>
          <w:rFonts w:ascii="Arial" w:hAnsi="Arial" w:cs="Arial"/>
          <w:i/>
          <w:sz w:val="24"/>
          <w:szCs w:val="24"/>
          <w:lang w:val="az-Latn-AZ"/>
        </w:rPr>
        <w:t xml:space="preserve"> 2024-cü ilin 1-ci rübündə </w:t>
      </w:r>
      <w:r w:rsidR="005372FC" w:rsidRPr="005B1577">
        <w:rPr>
          <w:rFonts w:ascii="Arial" w:hAnsi="Arial" w:cs="Arial"/>
          <w:i/>
          <w:sz w:val="24"/>
          <w:szCs w:val="24"/>
          <w:lang w:val="az-Latn-AZ"/>
        </w:rPr>
        <w:t xml:space="preserve">Bakı şəhərində fəaliyyət göstərən </w:t>
      </w:r>
      <w:r w:rsidRPr="005B1577">
        <w:rPr>
          <w:rFonts w:ascii="Arial" w:hAnsi="Arial" w:cs="Arial"/>
          <w:i/>
          <w:sz w:val="24"/>
          <w:szCs w:val="24"/>
          <w:lang w:val="az-Latn-AZ"/>
        </w:rPr>
        <w:t xml:space="preserve">mikro sahibkarlıq subyekti olan fərdi sahibkar </w:t>
      </w:r>
      <w:r w:rsidRPr="005B1577">
        <w:rPr>
          <w:rFonts w:ascii="Arial" w:hAnsi="Arial" w:cs="Arial"/>
          <w:sz w:val="24"/>
          <w:szCs w:val="24"/>
          <w:lang w:val="az-Latn-AZ"/>
        </w:rPr>
        <w:t xml:space="preserve">özünə görə </w:t>
      </w:r>
      <w:r w:rsidR="005372FC" w:rsidRPr="005B1577">
        <w:rPr>
          <w:rFonts w:ascii="Arial" w:hAnsi="Arial" w:cs="Arial"/>
          <w:sz w:val="24"/>
          <w:szCs w:val="24"/>
          <w:lang w:val="az-Latn-AZ"/>
        </w:rPr>
        <w:t>258.75</w:t>
      </w:r>
      <w:r w:rsidRPr="005B1577">
        <w:rPr>
          <w:rFonts w:ascii="Arial" w:hAnsi="Arial" w:cs="Arial"/>
          <w:sz w:val="24"/>
          <w:szCs w:val="24"/>
          <w:lang w:val="az-Latn-AZ"/>
        </w:rPr>
        <w:t xml:space="preserve">,00 manat məcburi dövlət sosial sığorta haqqı ödəmişdir. Bu halda </w:t>
      </w:r>
      <w:r w:rsidR="005372FC" w:rsidRPr="005B1577">
        <w:rPr>
          <w:rFonts w:ascii="Arial" w:hAnsi="Arial" w:cs="Arial"/>
          <w:sz w:val="24"/>
          <w:szCs w:val="24"/>
          <w:lang w:val="az-Latn-AZ"/>
        </w:rPr>
        <w:t xml:space="preserve">807.3 kodlu </w:t>
      </w:r>
      <w:r w:rsidRPr="005B1577">
        <w:rPr>
          <w:rFonts w:ascii="Arial" w:hAnsi="Arial" w:cs="Arial"/>
          <w:sz w:val="24"/>
          <w:szCs w:val="24"/>
          <w:lang w:val="az-Latn-AZ"/>
        </w:rPr>
        <w:t xml:space="preserve">sətrinin </w:t>
      </w:r>
      <w:r w:rsidRPr="005B1577">
        <w:rPr>
          <w:rFonts w:ascii="Arial" w:hAnsi="Arial" w:cs="Arial"/>
          <w:sz w:val="24"/>
          <w:szCs w:val="24"/>
          <w:bdr w:val="single" w:sz="4" w:space="0" w:color="000000"/>
          <w:lang w:val="az-Latn-AZ"/>
        </w:rPr>
        <w:t>A2</w:t>
      </w:r>
      <w:r w:rsidRPr="005B1577">
        <w:rPr>
          <w:rFonts w:ascii="Arial" w:hAnsi="Arial" w:cs="Arial"/>
          <w:bCs/>
          <w:sz w:val="24"/>
          <w:szCs w:val="24"/>
          <w:lang w:val="az-Latn-AZ"/>
        </w:rPr>
        <w:t xml:space="preserve"> </w:t>
      </w:r>
      <w:r w:rsidRPr="005B1577">
        <w:rPr>
          <w:rFonts w:ascii="Arial" w:hAnsi="Arial" w:cs="Arial"/>
          <w:sz w:val="24"/>
          <w:szCs w:val="24"/>
          <w:lang w:val="az-Latn-AZ"/>
        </w:rPr>
        <w:t xml:space="preserve">xanalarında müvafiq sütunlar üzrə azaldılmalı </w:t>
      </w:r>
      <w:r w:rsidR="005372FC" w:rsidRPr="005B1577">
        <w:rPr>
          <w:rFonts w:ascii="Arial" w:hAnsi="Arial" w:cs="Arial"/>
          <w:sz w:val="24"/>
          <w:szCs w:val="24"/>
          <w:lang w:val="az-Latn-AZ"/>
        </w:rPr>
        <w:t>64.69  (258,75</w:t>
      </w:r>
      <w:r w:rsidRPr="005B1577">
        <w:rPr>
          <w:rFonts w:ascii="Arial" w:hAnsi="Arial" w:cs="Arial"/>
          <w:sz w:val="24"/>
          <w:szCs w:val="24"/>
          <w:lang w:val="az-Latn-AZ"/>
        </w:rPr>
        <w:t>/100*25)  manat verginin məbləği aşağıdakı kimi yazılır.</w:t>
      </w:r>
    </w:p>
    <w:p w:rsidR="00DE404D" w:rsidRDefault="005372FC" w:rsidP="00DE404D">
      <w:pPr>
        <w:pStyle w:val="ad"/>
        <w:spacing w:line="276" w:lineRule="auto"/>
        <w:ind w:right="0"/>
        <w:jc w:val="both"/>
        <w:rPr>
          <w:rFonts w:ascii="Arial" w:hAnsi="Arial" w:cs="Arial"/>
          <w:color w:val="FF0000"/>
          <w:sz w:val="24"/>
          <w:szCs w:val="24"/>
          <w:lang w:val="az-Latn-AZ"/>
        </w:rPr>
      </w:pPr>
      <w:r w:rsidRPr="005372FC">
        <w:rPr>
          <w:noProof/>
          <w:lang w:eastAsia="en-US"/>
        </w:rPr>
        <w:drawing>
          <wp:inline distT="0" distB="0" distL="0" distR="0" wp14:anchorId="177B176D" wp14:editId="683E60A0">
            <wp:extent cx="6076950" cy="24384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085548" cy="2441850"/>
                    </a:xfrm>
                    <a:prstGeom prst="rect">
                      <a:avLst/>
                    </a:prstGeom>
                  </pic:spPr>
                </pic:pic>
              </a:graphicData>
            </a:graphic>
          </wp:inline>
        </w:drawing>
      </w:r>
    </w:p>
    <w:p w:rsidR="00BC23BB" w:rsidRDefault="00DE404D" w:rsidP="00BC23BB">
      <w:pPr>
        <w:pStyle w:val="ad"/>
        <w:tabs>
          <w:tab w:val="left" w:pos="3544"/>
        </w:tabs>
        <w:spacing w:line="360" w:lineRule="auto"/>
        <w:ind w:right="0" w:firstLine="567"/>
        <w:jc w:val="both"/>
        <w:rPr>
          <w:rFonts w:ascii="Arial" w:hAnsi="Arial" w:cs="Arial"/>
          <w:sz w:val="24"/>
          <w:szCs w:val="24"/>
          <w:lang w:val="az-Latn-AZ"/>
        </w:rPr>
      </w:pPr>
      <w:r>
        <w:rPr>
          <w:rFonts w:ascii="Arial" w:hAnsi="Arial" w:cs="Arial"/>
          <w:bCs/>
          <w:sz w:val="24"/>
          <w:szCs w:val="24"/>
          <w:lang w:val="az-Latn-AZ"/>
        </w:rPr>
        <w:lastRenderedPageBreak/>
        <w:t>İ</w:t>
      </w:r>
      <w:r w:rsidR="00BC23BB">
        <w:rPr>
          <w:rFonts w:ascii="Arial" w:hAnsi="Arial" w:cs="Arial"/>
          <w:bCs/>
          <w:sz w:val="24"/>
          <w:szCs w:val="24"/>
          <w:lang w:val="az-Latn-AZ"/>
        </w:rPr>
        <w:t xml:space="preserve">şğaldan azad edilmiş ərazinin rezidentləri üzrə bu Məcəllənin 218-ci maddəsinə uyğun olaraq </w:t>
      </w:r>
      <w:proofErr w:type="spellStart"/>
      <w:r w:rsidR="00BC23BB">
        <w:rPr>
          <w:rFonts w:ascii="Arial" w:hAnsi="Arial" w:cs="Arial"/>
          <w:bCs/>
          <w:sz w:val="24"/>
          <w:szCs w:val="24"/>
          <w:lang w:val="az-Latn-AZ"/>
        </w:rPr>
        <w:t>sadələşdirilmiş</w:t>
      </w:r>
      <w:proofErr w:type="spellEnd"/>
      <w:r w:rsidR="00BC23BB">
        <w:rPr>
          <w:rFonts w:ascii="Arial" w:hAnsi="Arial" w:cs="Arial"/>
          <w:bCs/>
          <w:sz w:val="24"/>
          <w:szCs w:val="24"/>
          <w:lang w:val="az-Latn-AZ"/>
        </w:rPr>
        <w:t xml:space="preserve"> verginin ödəyicisi olmaq hüququndan istifadə edən şəxslərin bu Məcəllənin 220.1-ci maddəsində göstərilən dərəcə ilə hesablanan </w:t>
      </w:r>
      <w:proofErr w:type="spellStart"/>
      <w:r w:rsidR="00BC23BB">
        <w:rPr>
          <w:rFonts w:ascii="Arial" w:hAnsi="Arial" w:cs="Arial"/>
          <w:bCs/>
          <w:sz w:val="24"/>
          <w:szCs w:val="24"/>
          <w:lang w:val="az-Latn-AZ"/>
        </w:rPr>
        <w:t>sadələşdirilmiş</w:t>
      </w:r>
      <w:proofErr w:type="spellEnd"/>
      <w:r w:rsidR="00BC23BB">
        <w:rPr>
          <w:rFonts w:ascii="Arial" w:hAnsi="Arial" w:cs="Arial"/>
          <w:bCs/>
          <w:sz w:val="24"/>
          <w:szCs w:val="24"/>
          <w:lang w:val="az-Latn-AZ"/>
        </w:rPr>
        <w:t xml:space="preserve"> verginin azaldılan </w:t>
      </w:r>
      <w:r w:rsidR="00BC23BB">
        <w:rPr>
          <w:rFonts w:ascii="Arial" w:hAnsi="Arial" w:cs="Arial"/>
          <w:sz w:val="24"/>
          <w:szCs w:val="24"/>
          <w:lang w:val="az-Latn-AZ"/>
        </w:rPr>
        <w:t xml:space="preserve">məbləği </w:t>
      </w:r>
      <w:r w:rsidR="00BC23BB">
        <w:rPr>
          <w:rFonts w:ascii="Arial" w:hAnsi="Arial" w:cs="Arial"/>
          <w:bCs/>
          <w:sz w:val="24"/>
          <w:szCs w:val="24"/>
          <w:lang w:val="az-Latn-AZ"/>
        </w:rPr>
        <w:t xml:space="preserve">və həmin sətrin </w:t>
      </w:r>
      <w:r w:rsidR="00BC23BB">
        <w:rPr>
          <w:rFonts w:ascii="Arial" w:hAnsi="Arial" w:cs="Arial"/>
          <w:b/>
          <w:bCs/>
          <w:sz w:val="24"/>
          <w:szCs w:val="24"/>
          <w:lang w:val="az-Latn-AZ"/>
        </w:rPr>
        <w:t>“Vergi Məcəlləsinin 220.1-1-ci maddəsinə əsasən, (manatla)”</w:t>
      </w:r>
      <w:r w:rsidR="00BC23BB">
        <w:rPr>
          <w:rFonts w:ascii="Arial" w:hAnsi="Arial" w:cs="Arial"/>
          <w:bCs/>
          <w:sz w:val="24"/>
          <w:szCs w:val="24"/>
          <w:lang w:val="az-Latn-AZ"/>
        </w:rPr>
        <w:t xml:space="preserve"> sütununda isə bu Məcəllənin 220.1-1-ci maddəsi ilə müəyyən edilən </w:t>
      </w:r>
      <w:proofErr w:type="spellStart"/>
      <w:r w:rsidR="00BC23BB">
        <w:rPr>
          <w:rFonts w:ascii="Arial" w:hAnsi="Arial" w:cs="Arial"/>
          <w:bCs/>
          <w:sz w:val="24"/>
          <w:szCs w:val="24"/>
          <w:lang w:val="az-Latn-AZ"/>
        </w:rPr>
        <w:t>sadələşdirilmiş</w:t>
      </w:r>
      <w:proofErr w:type="spellEnd"/>
      <w:r w:rsidR="00BC23BB">
        <w:rPr>
          <w:rFonts w:ascii="Arial" w:hAnsi="Arial" w:cs="Arial"/>
          <w:bCs/>
          <w:sz w:val="24"/>
          <w:szCs w:val="24"/>
          <w:lang w:val="az-Latn-AZ"/>
        </w:rPr>
        <w:t xml:space="preserve"> verginin azaldılan </w:t>
      </w:r>
      <w:r w:rsidR="00BC23BB">
        <w:rPr>
          <w:rFonts w:ascii="Arial" w:hAnsi="Arial" w:cs="Arial"/>
          <w:sz w:val="24"/>
          <w:szCs w:val="24"/>
          <w:lang w:val="az-Latn-AZ"/>
        </w:rPr>
        <w:t>məbləği yazılır.</w:t>
      </w:r>
    </w:p>
    <w:p w:rsidR="00BC23BB" w:rsidRDefault="00BC23BB">
      <w:pPr>
        <w:pStyle w:val="ad"/>
        <w:tabs>
          <w:tab w:val="left" w:pos="3544"/>
        </w:tabs>
        <w:spacing w:line="360" w:lineRule="auto"/>
        <w:ind w:right="0" w:firstLine="567"/>
        <w:jc w:val="both"/>
        <w:rPr>
          <w:rFonts w:ascii="Arial" w:hAnsi="Arial" w:cs="Arial"/>
          <w:sz w:val="24"/>
          <w:szCs w:val="24"/>
          <w:lang w:val="az-Latn-AZ"/>
        </w:rPr>
      </w:pPr>
    </w:p>
    <w:p w:rsidR="007756E1" w:rsidRDefault="00F47D67">
      <w:pPr>
        <w:pStyle w:val="ColorfulList-Accent11"/>
        <w:tabs>
          <w:tab w:val="left" w:pos="567"/>
        </w:tabs>
        <w:spacing w:after="0" w:line="360" w:lineRule="auto"/>
        <w:ind w:left="0" w:firstLine="567"/>
        <w:jc w:val="both"/>
        <w:rPr>
          <w:rFonts w:ascii="Arial" w:hAnsi="Arial" w:cs="Arial"/>
          <w:sz w:val="24"/>
          <w:szCs w:val="24"/>
          <w:lang w:val="az-Latn-AZ"/>
        </w:rPr>
      </w:pPr>
      <w:r>
        <w:rPr>
          <w:rFonts w:ascii="Arial" w:hAnsi="Arial" w:cs="Arial"/>
          <w:b/>
          <w:sz w:val="24"/>
          <w:szCs w:val="24"/>
          <w:lang w:val="az-Latn-AZ"/>
        </w:rPr>
        <w:t>808 kodlu</w:t>
      </w:r>
      <w:r>
        <w:rPr>
          <w:rFonts w:ascii="Arial" w:hAnsi="Arial" w:cs="Arial"/>
          <w:sz w:val="24"/>
          <w:szCs w:val="24"/>
          <w:lang w:val="az-Latn-AZ"/>
        </w:rPr>
        <w:t xml:space="preserve"> “01.01.2019-cu ilədək Bakı şəhərində fəaliyyət üzrə aparılan əməliyyatlardan daxil olan hasilatın məbləği və vergi məbləği (Vergi dərəcəsi 4 faiz)” adlı sətirdə 01.01.2019-cu ilədək Bakı şəhərində fəaliyyət göstərən vergi </w:t>
      </w:r>
      <w:proofErr w:type="spellStart"/>
      <w:r>
        <w:rPr>
          <w:rFonts w:ascii="Arial" w:hAnsi="Arial" w:cs="Arial"/>
          <w:sz w:val="24"/>
          <w:szCs w:val="24"/>
          <w:lang w:val="az-Latn-AZ"/>
        </w:rPr>
        <w:t>ödəyicilərinin</w:t>
      </w:r>
      <w:proofErr w:type="spellEnd"/>
      <w:r>
        <w:rPr>
          <w:rFonts w:ascii="Arial" w:hAnsi="Arial" w:cs="Arial"/>
          <w:sz w:val="24"/>
          <w:szCs w:val="24"/>
          <w:lang w:val="az-Latn-AZ"/>
        </w:rPr>
        <w:t xml:space="preserve"> təqdim etdiyi mallara (işlərə, xidmətlərə) görə ödənilən pul </w:t>
      </w:r>
      <w:proofErr w:type="spellStart"/>
      <w:r>
        <w:rPr>
          <w:rFonts w:ascii="Arial" w:hAnsi="Arial" w:cs="Arial"/>
          <w:sz w:val="24"/>
          <w:szCs w:val="24"/>
          <w:lang w:val="az-Latn-AZ"/>
        </w:rPr>
        <w:t>vəsitlərinin</w:t>
      </w:r>
      <w:proofErr w:type="spellEnd"/>
      <w:r>
        <w:rPr>
          <w:rFonts w:ascii="Arial" w:hAnsi="Arial" w:cs="Arial"/>
          <w:sz w:val="24"/>
          <w:szCs w:val="24"/>
          <w:lang w:val="az-Latn-AZ"/>
        </w:rPr>
        <w:t xml:space="preserve"> məbləği (və 4 faiz vergi </w:t>
      </w:r>
      <w:proofErr w:type="spellStart"/>
      <w:r>
        <w:rPr>
          <w:rFonts w:ascii="Arial" w:hAnsi="Arial" w:cs="Arial"/>
          <w:sz w:val="24"/>
          <w:szCs w:val="24"/>
          <w:lang w:val="az-Latn-AZ"/>
        </w:rPr>
        <w:t>dərəcəsilə</w:t>
      </w:r>
      <w:proofErr w:type="spellEnd"/>
      <w:r>
        <w:rPr>
          <w:rFonts w:ascii="Arial" w:hAnsi="Arial" w:cs="Arial"/>
          <w:sz w:val="24"/>
          <w:szCs w:val="24"/>
          <w:lang w:val="az-Latn-AZ"/>
        </w:rPr>
        <w:t xml:space="preserve"> hesablanmış vergi məbləği, </w:t>
      </w:r>
      <w:r>
        <w:rPr>
          <w:rFonts w:ascii="Arial" w:hAnsi="Arial" w:cs="Arial"/>
          <w:b/>
          <w:sz w:val="24"/>
          <w:szCs w:val="24"/>
          <w:lang w:val="az-Latn-AZ"/>
        </w:rPr>
        <w:t>809 kodlu</w:t>
      </w:r>
      <w:r>
        <w:rPr>
          <w:rFonts w:ascii="Arial" w:hAnsi="Arial" w:cs="Arial"/>
          <w:sz w:val="24"/>
          <w:szCs w:val="24"/>
          <w:lang w:val="az-Latn-AZ"/>
        </w:rPr>
        <w:t xml:space="preserve"> “01.01.2019-cu ilədək </w:t>
      </w:r>
      <w:r>
        <w:rPr>
          <w:rFonts w:ascii="Arial" w:hAnsi="Arial" w:cs="Arial"/>
          <w:iCs/>
          <w:sz w:val="24"/>
          <w:szCs w:val="24"/>
          <w:lang w:val="az-Latn-AZ"/>
        </w:rPr>
        <w:t xml:space="preserve">vergi tutulan əməliyyatlarının həcmi ardıcıl 12 aylıq dövrün istənilən ayında (aylarında) 200.000 manatdan artıq olan </w:t>
      </w:r>
      <w:r>
        <w:rPr>
          <w:rFonts w:ascii="Arial" w:hAnsi="Arial" w:cs="Arial"/>
          <w:sz w:val="24"/>
          <w:szCs w:val="24"/>
          <w:lang w:val="az-Latn-AZ"/>
        </w:rPr>
        <w:t xml:space="preserve">ticarət fəaliyyət üzrə aparılan əməliyyatlardan daxil olan pul vəsaitlərinin məbləği və 6 faiz vergi </w:t>
      </w:r>
      <w:proofErr w:type="spellStart"/>
      <w:r>
        <w:rPr>
          <w:rFonts w:ascii="Arial" w:hAnsi="Arial" w:cs="Arial"/>
          <w:sz w:val="24"/>
          <w:szCs w:val="24"/>
          <w:lang w:val="az-Latn-AZ"/>
        </w:rPr>
        <w:t>dərəcəsilə</w:t>
      </w:r>
      <w:proofErr w:type="spellEnd"/>
      <w:r>
        <w:rPr>
          <w:rFonts w:ascii="Arial" w:hAnsi="Arial" w:cs="Arial"/>
          <w:sz w:val="24"/>
          <w:szCs w:val="24"/>
          <w:lang w:val="az-Latn-AZ"/>
        </w:rPr>
        <w:t xml:space="preserve"> hesablanmış vergi məbləği müvafiq xanalarda göstərilir.</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b/>
          <w:bCs/>
          <w:sz w:val="24"/>
          <w:szCs w:val="24"/>
          <w:lang w:val="az-Latn-AZ"/>
        </w:rPr>
        <w:t>810 kod</w:t>
      </w:r>
      <w:r>
        <w:rPr>
          <w:rFonts w:ascii="Arial" w:hAnsi="Arial" w:cs="Arial"/>
          <w:bCs/>
          <w:sz w:val="24"/>
          <w:szCs w:val="24"/>
          <w:lang w:val="az-Latn-AZ"/>
        </w:rPr>
        <w:t>lu</w:t>
      </w:r>
      <w:r>
        <w:rPr>
          <w:rFonts w:ascii="Arial" w:hAnsi="Arial" w:cs="Arial"/>
          <w:b/>
          <w:bCs/>
          <w:sz w:val="24"/>
          <w:szCs w:val="24"/>
          <w:lang w:val="az-Latn-AZ"/>
        </w:rPr>
        <w:t xml:space="preserve"> </w:t>
      </w:r>
      <w:r>
        <w:rPr>
          <w:rFonts w:ascii="Arial" w:hAnsi="Arial" w:cs="Arial"/>
          <w:bCs/>
          <w:sz w:val="24"/>
          <w:szCs w:val="24"/>
          <w:lang w:val="az-Latn-AZ"/>
        </w:rPr>
        <w:t>“</w:t>
      </w:r>
      <w:r>
        <w:rPr>
          <w:rFonts w:ascii="Arial" w:hAnsi="Arial" w:cs="Arial"/>
          <w:b/>
          <w:bCs/>
          <w:sz w:val="24"/>
          <w:szCs w:val="24"/>
          <w:lang w:val="az-Latn-AZ"/>
        </w:rPr>
        <w:t>Ödənilməli verginin məbləği</w:t>
      </w:r>
      <w:r>
        <w:rPr>
          <w:rFonts w:ascii="Arial" w:hAnsi="Arial" w:cs="Arial"/>
          <w:bCs/>
          <w:sz w:val="24"/>
          <w:szCs w:val="24"/>
          <w:lang w:val="az-Latn-AZ"/>
        </w:rPr>
        <w:t xml:space="preserve">” adlı </w:t>
      </w:r>
      <w:r>
        <w:rPr>
          <w:rFonts w:ascii="Arial" w:hAnsi="Arial" w:cs="Arial"/>
          <w:sz w:val="24"/>
          <w:szCs w:val="24"/>
          <w:lang w:val="az-Latn-AZ"/>
        </w:rPr>
        <w:t xml:space="preserve">sətrin </w:t>
      </w:r>
      <w:r>
        <w:rPr>
          <w:rFonts w:ascii="Arial" w:hAnsi="Arial" w:cs="Arial"/>
          <w:bCs/>
          <w:sz w:val="24"/>
          <w:szCs w:val="24"/>
          <w:lang w:val="az-Latn-AZ"/>
        </w:rPr>
        <w:t>“</w:t>
      </w:r>
      <w:r>
        <w:rPr>
          <w:rFonts w:ascii="Arial" w:hAnsi="Arial" w:cs="Arial"/>
          <w:b/>
          <w:sz w:val="24"/>
          <w:szCs w:val="24"/>
          <w:lang w:val="az-Latn-AZ"/>
        </w:rPr>
        <w:t>Vergi Məcəlləsinin 220.1-ci maddəsinə əsasən (manatla)</w:t>
      </w:r>
      <w:r>
        <w:rPr>
          <w:rFonts w:ascii="Arial" w:hAnsi="Arial" w:cs="Arial"/>
          <w:sz w:val="24"/>
          <w:szCs w:val="24"/>
          <w:lang w:val="az-Latn-AZ"/>
        </w:rPr>
        <w:t xml:space="preserve">” sütunun </w:t>
      </w:r>
      <w:r>
        <w:rPr>
          <w:rFonts w:ascii="Arial" w:hAnsi="Arial" w:cs="Arial"/>
          <w:sz w:val="24"/>
          <w:szCs w:val="24"/>
          <w:bdr w:val="single" w:sz="4" w:space="0" w:color="000000"/>
          <w:lang w:val="az-Latn-AZ"/>
        </w:rPr>
        <w:t>B2</w:t>
      </w:r>
      <w:r>
        <w:rPr>
          <w:rFonts w:ascii="Arial" w:hAnsi="Arial" w:cs="Arial"/>
          <w:sz w:val="24"/>
          <w:szCs w:val="24"/>
          <w:lang w:val="az-Latn-AZ"/>
        </w:rPr>
        <w:t xml:space="preserve"> xanasında bu sütuna aid </w:t>
      </w:r>
      <w:r>
        <w:rPr>
          <w:rFonts w:ascii="Arial" w:hAnsi="Arial" w:cs="Arial"/>
          <w:b/>
          <w:sz w:val="24"/>
          <w:szCs w:val="24"/>
          <w:lang w:val="az-Latn-AZ"/>
        </w:rPr>
        <w:t>806-cı</w:t>
      </w:r>
      <w:r>
        <w:rPr>
          <w:rFonts w:ascii="Arial" w:hAnsi="Arial" w:cs="Arial"/>
          <w:sz w:val="24"/>
          <w:szCs w:val="24"/>
          <w:lang w:val="az-Latn-AZ"/>
        </w:rPr>
        <w:t xml:space="preserve"> sətrin </w:t>
      </w:r>
      <w:r>
        <w:rPr>
          <w:rFonts w:ascii="Arial" w:hAnsi="Arial" w:cs="Arial"/>
          <w:i/>
          <w:sz w:val="24"/>
          <w:szCs w:val="24"/>
          <w:lang w:val="az-Latn-AZ"/>
        </w:rPr>
        <w:t>(Hesablanmış verginin məbləği)</w:t>
      </w:r>
      <w:r>
        <w:rPr>
          <w:rFonts w:ascii="Arial" w:hAnsi="Arial" w:cs="Arial"/>
          <w:sz w:val="24"/>
          <w:szCs w:val="24"/>
          <w:lang w:val="az-Latn-AZ"/>
        </w:rPr>
        <w:t xml:space="preserve"> </w:t>
      </w:r>
      <w:r>
        <w:rPr>
          <w:rFonts w:ascii="Arial" w:hAnsi="Arial" w:cs="Arial"/>
          <w:sz w:val="24"/>
          <w:szCs w:val="24"/>
          <w:bdr w:val="single" w:sz="4" w:space="0" w:color="000000"/>
          <w:lang w:val="az-Latn-AZ"/>
        </w:rPr>
        <w:t>B2</w:t>
      </w:r>
      <w:r>
        <w:rPr>
          <w:rFonts w:ascii="Arial" w:hAnsi="Arial" w:cs="Arial"/>
          <w:sz w:val="24"/>
          <w:szCs w:val="24"/>
          <w:lang w:val="az-Latn-AZ"/>
        </w:rPr>
        <w:t xml:space="preserve"> xanasında göstərilən məbləğdən həmin sütunun </w:t>
      </w:r>
      <w:r>
        <w:rPr>
          <w:rFonts w:ascii="Arial" w:hAnsi="Arial" w:cs="Arial"/>
          <w:b/>
          <w:sz w:val="24"/>
          <w:szCs w:val="24"/>
          <w:lang w:val="az-Latn-AZ"/>
        </w:rPr>
        <w:t>807-ci</w:t>
      </w:r>
      <w:r>
        <w:rPr>
          <w:rFonts w:ascii="Arial" w:hAnsi="Arial" w:cs="Arial"/>
          <w:sz w:val="24"/>
          <w:szCs w:val="24"/>
          <w:lang w:val="az-Latn-AZ"/>
        </w:rPr>
        <w:t xml:space="preserve"> “</w:t>
      </w:r>
      <w:r>
        <w:rPr>
          <w:rFonts w:ascii="Arial" w:hAnsi="Arial" w:cs="Arial"/>
          <w:b/>
          <w:sz w:val="24"/>
          <w:szCs w:val="24"/>
          <w:lang w:val="az-Latn-AZ"/>
        </w:rPr>
        <w:t>Azaldılmalı verginin məbləği</w:t>
      </w:r>
      <w:r>
        <w:rPr>
          <w:rFonts w:ascii="Arial" w:hAnsi="Arial" w:cs="Arial"/>
          <w:sz w:val="24"/>
          <w:szCs w:val="24"/>
          <w:lang w:val="az-Latn-AZ"/>
        </w:rPr>
        <w:t xml:space="preserve">” sətrinin </w:t>
      </w:r>
      <w:r>
        <w:rPr>
          <w:rFonts w:ascii="Arial" w:hAnsi="Arial" w:cs="Arial"/>
          <w:sz w:val="24"/>
          <w:szCs w:val="24"/>
          <w:bdr w:val="single" w:sz="4" w:space="0" w:color="000000"/>
          <w:lang w:val="az-Latn-AZ"/>
        </w:rPr>
        <w:t>B2</w:t>
      </w:r>
      <w:r>
        <w:rPr>
          <w:rFonts w:ascii="Arial" w:hAnsi="Arial" w:cs="Arial"/>
          <w:sz w:val="24"/>
          <w:szCs w:val="24"/>
          <w:lang w:val="az-Latn-AZ"/>
        </w:rPr>
        <w:t xml:space="preserve"> xanasında göstərilən məbləğ çıxılmaqla və həmin sütunun </w:t>
      </w:r>
      <w:r>
        <w:rPr>
          <w:rFonts w:ascii="Arial" w:hAnsi="Arial" w:cs="Arial"/>
          <w:b/>
          <w:sz w:val="24"/>
          <w:szCs w:val="24"/>
          <w:lang w:val="az-Latn-AZ"/>
        </w:rPr>
        <w:t>808-ci</w:t>
      </w:r>
      <w:r>
        <w:rPr>
          <w:rFonts w:ascii="Arial" w:hAnsi="Arial" w:cs="Arial"/>
          <w:sz w:val="24"/>
          <w:szCs w:val="24"/>
          <w:lang w:val="az-Latn-AZ"/>
        </w:rPr>
        <w:t xml:space="preserve"> “</w:t>
      </w:r>
      <w:r>
        <w:rPr>
          <w:rFonts w:ascii="Arial" w:hAnsi="Arial" w:cs="Arial"/>
          <w:b/>
          <w:sz w:val="24"/>
          <w:szCs w:val="24"/>
          <w:lang w:val="az-Latn-AZ"/>
        </w:rPr>
        <w:t>01.01.2019-cu ilədək Bakı şəhərində fəaliyyət üzrə aparılan əməliyyatlardan daxil olan hasilatın məbləği və vergi məbləği (Vergi dərəcəsi 4 faiz)</w:t>
      </w:r>
      <w:r>
        <w:rPr>
          <w:rFonts w:ascii="Arial" w:hAnsi="Arial" w:cs="Arial"/>
          <w:sz w:val="24"/>
          <w:szCs w:val="24"/>
          <w:lang w:val="az-Latn-AZ"/>
        </w:rPr>
        <w:t xml:space="preserve">” sətrinin </w:t>
      </w:r>
      <w:r>
        <w:rPr>
          <w:rFonts w:ascii="Arial" w:hAnsi="Arial" w:cs="Arial"/>
          <w:sz w:val="24"/>
          <w:szCs w:val="24"/>
          <w:bdr w:val="single" w:sz="4" w:space="0" w:color="000000"/>
          <w:lang w:val="az-Latn-AZ"/>
        </w:rPr>
        <w:t>B2</w:t>
      </w:r>
      <w:r>
        <w:rPr>
          <w:rFonts w:ascii="Arial" w:hAnsi="Arial" w:cs="Arial"/>
          <w:sz w:val="24"/>
          <w:szCs w:val="24"/>
          <w:lang w:val="az-Latn-AZ"/>
        </w:rPr>
        <w:t xml:space="preserve"> xanasında və </w:t>
      </w:r>
      <w:r>
        <w:rPr>
          <w:rFonts w:ascii="Arial" w:hAnsi="Arial" w:cs="Arial"/>
          <w:b/>
          <w:sz w:val="24"/>
          <w:szCs w:val="24"/>
          <w:lang w:val="az-Latn-AZ"/>
        </w:rPr>
        <w:t>809-cu</w:t>
      </w:r>
      <w:r>
        <w:rPr>
          <w:rFonts w:ascii="Arial" w:hAnsi="Arial" w:cs="Arial"/>
          <w:sz w:val="24"/>
          <w:szCs w:val="24"/>
          <w:lang w:val="az-Latn-AZ"/>
        </w:rPr>
        <w:t xml:space="preserve"> “</w:t>
      </w:r>
      <w:r>
        <w:rPr>
          <w:rFonts w:ascii="Arial" w:hAnsi="Arial" w:cs="Arial"/>
          <w:b/>
          <w:sz w:val="24"/>
          <w:szCs w:val="24"/>
          <w:lang w:val="az-Latn-AZ"/>
        </w:rPr>
        <w:t>01.01.2019-cu ilədək ticarət fəaliyyət üzrə aparılan əməliyyatlardan daxil olan hasilatın məbləği və vergi məbləği (Vergi dərəcəsi 6 faiz</w:t>
      </w:r>
      <w:r>
        <w:rPr>
          <w:rFonts w:ascii="Arial" w:hAnsi="Arial" w:cs="Arial"/>
          <w:sz w:val="24"/>
          <w:szCs w:val="24"/>
          <w:lang w:val="az-Latn-AZ"/>
        </w:rPr>
        <w:t xml:space="preserve">)” sətrinin </w:t>
      </w:r>
      <w:r>
        <w:rPr>
          <w:rFonts w:ascii="Arial" w:hAnsi="Arial" w:cs="Arial"/>
          <w:sz w:val="24"/>
          <w:szCs w:val="24"/>
          <w:bdr w:val="single" w:sz="4" w:space="0" w:color="000000"/>
          <w:lang w:val="az-Latn-AZ"/>
        </w:rPr>
        <w:t xml:space="preserve">B2 </w:t>
      </w:r>
      <w:r>
        <w:rPr>
          <w:rFonts w:ascii="Arial" w:hAnsi="Arial" w:cs="Arial"/>
          <w:sz w:val="24"/>
          <w:szCs w:val="24"/>
          <w:lang w:val="az-Latn-AZ"/>
        </w:rPr>
        <w:t xml:space="preserve">xanasında göstərilən məbləğlər </w:t>
      </w:r>
      <w:proofErr w:type="spellStart"/>
      <w:r>
        <w:rPr>
          <w:rFonts w:ascii="Arial" w:hAnsi="Arial" w:cs="Arial"/>
          <w:sz w:val="24"/>
          <w:szCs w:val="24"/>
          <w:lang w:val="az-Latn-AZ"/>
        </w:rPr>
        <w:t>cəmlənməklə</w:t>
      </w:r>
      <w:proofErr w:type="spellEnd"/>
      <w:r>
        <w:rPr>
          <w:rFonts w:ascii="Arial" w:hAnsi="Arial" w:cs="Arial"/>
          <w:sz w:val="24"/>
          <w:szCs w:val="24"/>
          <w:lang w:val="az-Latn-AZ"/>
        </w:rPr>
        <w:t xml:space="preserve"> yaranan məbləğ </w:t>
      </w:r>
      <w:proofErr w:type="spellStart"/>
      <w:r>
        <w:rPr>
          <w:rFonts w:ascii="Arial" w:hAnsi="Arial" w:cs="Arial"/>
          <w:sz w:val="24"/>
          <w:szCs w:val="24"/>
          <w:lang w:val="az-Latn-AZ"/>
        </w:rPr>
        <w:t>göstərilməlidir</w:t>
      </w:r>
      <w:proofErr w:type="spellEnd"/>
      <w:r>
        <w:rPr>
          <w:rFonts w:ascii="Arial" w:hAnsi="Arial" w:cs="Arial"/>
          <w:sz w:val="24"/>
          <w:szCs w:val="24"/>
          <w:lang w:val="az-Latn-AZ"/>
        </w:rPr>
        <w:t>.</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b/>
          <w:bCs/>
          <w:sz w:val="24"/>
          <w:szCs w:val="24"/>
          <w:lang w:val="az-Latn-AZ"/>
        </w:rPr>
        <w:t>810 kod</w:t>
      </w:r>
      <w:r>
        <w:rPr>
          <w:rFonts w:ascii="Arial" w:hAnsi="Arial" w:cs="Arial"/>
          <w:bCs/>
          <w:sz w:val="24"/>
          <w:szCs w:val="24"/>
          <w:lang w:val="az-Latn-AZ"/>
        </w:rPr>
        <w:t>lu</w:t>
      </w:r>
      <w:r>
        <w:rPr>
          <w:rFonts w:ascii="Arial" w:hAnsi="Arial" w:cs="Arial"/>
          <w:b/>
          <w:bCs/>
          <w:sz w:val="24"/>
          <w:szCs w:val="24"/>
          <w:lang w:val="az-Latn-AZ"/>
        </w:rPr>
        <w:t xml:space="preserve"> </w:t>
      </w:r>
      <w:r>
        <w:rPr>
          <w:rFonts w:ascii="Arial" w:hAnsi="Arial" w:cs="Arial"/>
          <w:bCs/>
          <w:sz w:val="24"/>
          <w:szCs w:val="24"/>
          <w:lang w:val="az-Latn-AZ"/>
        </w:rPr>
        <w:t>“</w:t>
      </w:r>
      <w:r>
        <w:rPr>
          <w:rFonts w:ascii="Arial" w:hAnsi="Arial" w:cs="Arial"/>
          <w:b/>
          <w:bCs/>
          <w:sz w:val="24"/>
          <w:szCs w:val="24"/>
          <w:lang w:val="az-Latn-AZ"/>
        </w:rPr>
        <w:t>Ödənilməli verginin məbləği</w:t>
      </w:r>
      <w:r>
        <w:rPr>
          <w:rFonts w:ascii="Arial" w:hAnsi="Arial" w:cs="Arial"/>
          <w:bCs/>
          <w:sz w:val="24"/>
          <w:szCs w:val="24"/>
          <w:lang w:val="az-Latn-AZ"/>
        </w:rPr>
        <w:t xml:space="preserve">” adlı </w:t>
      </w:r>
      <w:r>
        <w:rPr>
          <w:rFonts w:ascii="Arial" w:hAnsi="Arial" w:cs="Arial"/>
          <w:sz w:val="24"/>
          <w:szCs w:val="24"/>
          <w:lang w:val="az-Latn-AZ"/>
        </w:rPr>
        <w:t xml:space="preserve">sətrin </w:t>
      </w:r>
      <w:r>
        <w:rPr>
          <w:rFonts w:ascii="Arial" w:hAnsi="Arial" w:cs="Arial"/>
          <w:bCs/>
          <w:sz w:val="24"/>
          <w:szCs w:val="24"/>
          <w:lang w:val="az-Latn-AZ"/>
        </w:rPr>
        <w:t>“</w:t>
      </w:r>
      <w:r>
        <w:rPr>
          <w:rFonts w:ascii="Arial" w:hAnsi="Arial" w:cs="Arial"/>
          <w:b/>
          <w:sz w:val="24"/>
          <w:szCs w:val="24"/>
          <w:lang w:val="az-Latn-AZ"/>
        </w:rPr>
        <w:t>Vergi Məcəlləsinin 220.1-ci maddəsinə əsasən (manatla)</w:t>
      </w:r>
      <w:r>
        <w:rPr>
          <w:rFonts w:ascii="Arial" w:hAnsi="Arial" w:cs="Arial"/>
          <w:sz w:val="24"/>
          <w:szCs w:val="24"/>
          <w:lang w:val="az-Latn-AZ"/>
        </w:rPr>
        <w:t xml:space="preserve">” sütunun </w:t>
      </w:r>
      <w:r>
        <w:rPr>
          <w:rFonts w:ascii="Arial" w:hAnsi="Arial" w:cs="Arial"/>
          <w:sz w:val="24"/>
          <w:szCs w:val="24"/>
          <w:bdr w:val="single" w:sz="4" w:space="0" w:color="000000"/>
          <w:lang w:val="az-Latn-AZ"/>
        </w:rPr>
        <w:t>B2</w:t>
      </w:r>
      <w:r>
        <w:rPr>
          <w:rFonts w:ascii="Arial" w:hAnsi="Arial" w:cs="Arial"/>
          <w:sz w:val="24"/>
          <w:szCs w:val="24"/>
          <w:lang w:val="az-Latn-AZ"/>
        </w:rPr>
        <w:t xml:space="preserve"> xanasında bu sütuna aid </w:t>
      </w:r>
      <w:r>
        <w:rPr>
          <w:rFonts w:ascii="Arial" w:hAnsi="Arial" w:cs="Arial"/>
          <w:b/>
          <w:sz w:val="24"/>
          <w:szCs w:val="24"/>
          <w:lang w:val="az-Latn-AZ"/>
        </w:rPr>
        <w:t>806-cı</w:t>
      </w:r>
      <w:r>
        <w:rPr>
          <w:rFonts w:ascii="Arial" w:hAnsi="Arial" w:cs="Arial"/>
          <w:sz w:val="24"/>
          <w:szCs w:val="24"/>
          <w:lang w:val="az-Latn-AZ"/>
        </w:rPr>
        <w:t xml:space="preserve"> sətrinin </w:t>
      </w:r>
      <w:r>
        <w:rPr>
          <w:rFonts w:ascii="Arial" w:hAnsi="Arial" w:cs="Arial"/>
          <w:i/>
          <w:sz w:val="24"/>
          <w:szCs w:val="24"/>
          <w:lang w:val="az-Latn-AZ"/>
        </w:rPr>
        <w:t>(Hesablanmış verginin məbləği)</w:t>
      </w:r>
      <w:r>
        <w:rPr>
          <w:rFonts w:ascii="Arial" w:hAnsi="Arial" w:cs="Arial"/>
          <w:sz w:val="24"/>
          <w:szCs w:val="24"/>
          <w:lang w:val="az-Latn-AZ"/>
        </w:rPr>
        <w:t xml:space="preserve"> göstərilən məbləğdən həmin sütunun </w:t>
      </w:r>
      <w:r>
        <w:rPr>
          <w:rFonts w:ascii="Arial" w:hAnsi="Arial" w:cs="Arial"/>
          <w:b/>
          <w:sz w:val="24"/>
          <w:szCs w:val="24"/>
          <w:lang w:val="az-Latn-AZ"/>
        </w:rPr>
        <w:t>807-ci</w:t>
      </w:r>
      <w:r>
        <w:rPr>
          <w:rFonts w:ascii="Arial" w:hAnsi="Arial" w:cs="Arial"/>
          <w:sz w:val="24"/>
          <w:szCs w:val="24"/>
          <w:lang w:val="az-Latn-AZ"/>
        </w:rPr>
        <w:t xml:space="preserve"> “</w:t>
      </w:r>
      <w:r>
        <w:rPr>
          <w:rFonts w:ascii="Arial" w:hAnsi="Arial" w:cs="Arial"/>
          <w:b/>
          <w:sz w:val="24"/>
          <w:szCs w:val="24"/>
          <w:lang w:val="az-Latn-AZ"/>
        </w:rPr>
        <w:t>Azaldılmalı verginin məbləği</w:t>
      </w:r>
      <w:r>
        <w:rPr>
          <w:rFonts w:ascii="Arial" w:hAnsi="Arial" w:cs="Arial"/>
          <w:sz w:val="24"/>
          <w:szCs w:val="24"/>
          <w:lang w:val="az-Latn-AZ"/>
        </w:rPr>
        <w:t xml:space="preserve">” sətrinin </w:t>
      </w:r>
      <w:r>
        <w:rPr>
          <w:rFonts w:ascii="Arial" w:hAnsi="Arial" w:cs="Arial"/>
          <w:sz w:val="24"/>
          <w:szCs w:val="24"/>
          <w:bdr w:val="single" w:sz="4" w:space="0" w:color="000000"/>
          <w:lang w:val="az-Latn-AZ"/>
        </w:rPr>
        <w:t>B2</w:t>
      </w:r>
      <w:r>
        <w:rPr>
          <w:rFonts w:ascii="Arial" w:hAnsi="Arial" w:cs="Arial"/>
          <w:sz w:val="24"/>
          <w:szCs w:val="24"/>
          <w:lang w:val="az-Latn-AZ"/>
        </w:rPr>
        <w:t xml:space="preserve"> xanasında göstərilən məbləğ çıxılmaqla yaranmış fərq məbləği </w:t>
      </w:r>
      <w:proofErr w:type="spellStart"/>
      <w:r>
        <w:rPr>
          <w:rFonts w:ascii="Arial" w:hAnsi="Arial" w:cs="Arial"/>
          <w:sz w:val="24"/>
          <w:szCs w:val="24"/>
          <w:lang w:val="az-Latn-AZ"/>
        </w:rPr>
        <w:t>göstərilməlidir</w:t>
      </w:r>
      <w:proofErr w:type="spellEnd"/>
      <w:r>
        <w:rPr>
          <w:rFonts w:ascii="Arial" w:hAnsi="Arial" w:cs="Arial"/>
          <w:sz w:val="24"/>
          <w:szCs w:val="24"/>
          <w:lang w:val="az-Latn-AZ"/>
        </w:rPr>
        <w:t>.</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b/>
          <w:bCs/>
          <w:sz w:val="24"/>
          <w:szCs w:val="24"/>
          <w:lang w:val="az-Latn-AZ"/>
        </w:rPr>
        <w:t>810 kod</w:t>
      </w:r>
      <w:r>
        <w:rPr>
          <w:rFonts w:ascii="Arial" w:hAnsi="Arial" w:cs="Arial"/>
          <w:bCs/>
          <w:sz w:val="24"/>
          <w:szCs w:val="24"/>
          <w:lang w:val="az-Latn-AZ"/>
        </w:rPr>
        <w:t>lu</w:t>
      </w:r>
      <w:r>
        <w:rPr>
          <w:rFonts w:ascii="Arial" w:hAnsi="Arial" w:cs="Arial"/>
          <w:b/>
          <w:bCs/>
          <w:sz w:val="24"/>
          <w:szCs w:val="24"/>
          <w:lang w:val="az-Latn-AZ"/>
        </w:rPr>
        <w:t xml:space="preserve"> </w:t>
      </w:r>
      <w:r>
        <w:rPr>
          <w:rFonts w:ascii="Arial" w:hAnsi="Arial" w:cs="Arial"/>
          <w:bCs/>
          <w:sz w:val="24"/>
          <w:szCs w:val="24"/>
          <w:lang w:val="az-Latn-AZ"/>
        </w:rPr>
        <w:t>“</w:t>
      </w:r>
      <w:r>
        <w:rPr>
          <w:rFonts w:ascii="Arial" w:hAnsi="Arial" w:cs="Arial"/>
          <w:b/>
          <w:bCs/>
          <w:sz w:val="24"/>
          <w:szCs w:val="24"/>
          <w:lang w:val="az-Latn-AZ"/>
        </w:rPr>
        <w:t>Ödənilməli verginin məbləği</w:t>
      </w:r>
      <w:r>
        <w:rPr>
          <w:rFonts w:ascii="Arial" w:hAnsi="Arial" w:cs="Arial"/>
          <w:bCs/>
          <w:sz w:val="24"/>
          <w:szCs w:val="24"/>
          <w:lang w:val="az-Latn-AZ"/>
        </w:rPr>
        <w:t xml:space="preserve">” adlı </w:t>
      </w:r>
      <w:r>
        <w:rPr>
          <w:rFonts w:ascii="Arial" w:hAnsi="Arial" w:cs="Arial"/>
          <w:sz w:val="24"/>
          <w:szCs w:val="24"/>
          <w:lang w:val="az-Latn-AZ"/>
        </w:rPr>
        <w:t xml:space="preserve">sətrin </w:t>
      </w:r>
      <w:r>
        <w:rPr>
          <w:rFonts w:ascii="Arial" w:hAnsi="Arial" w:cs="Arial"/>
          <w:bCs/>
          <w:sz w:val="24"/>
          <w:szCs w:val="24"/>
          <w:lang w:val="az-Latn-AZ"/>
        </w:rPr>
        <w:t>“</w:t>
      </w:r>
      <w:r>
        <w:rPr>
          <w:rFonts w:ascii="Arial" w:hAnsi="Arial" w:cs="Arial"/>
          <w:b/>
          <w:sz w:val="24"/>
          <w:szCs w:val="24"/>
          <w:lang w:val="az-Latn-AZ"/>
        </w:rPr>
        <w:t>Xüsusi iqtisadi zonada (manatla)</w:t>
      </w:r>
      <w:r>
        <w:rPr>
          <w:rFonts w:ascii="Arial" w:hAnsi="Arial" w:cs="Arial"/>
          <w:sz w:val="24"/>
          <w:szCs w:val="24"/>
          <w:lang w:val="az-Latn-AZ"/>
        </w:rPr>
        <w:t xml:space="preserve">” sütununun </w:t>
      </w:r>
      <w:r>
        <w:rPr>
          <w:rFonts w:ascii="Arial" w:hAnsi="Arial" w:cs="Arial"/>
          <w:sz w:val="24"/>
          <w:szCs w:val="24"/>
          <w:bdr w:val="single" w:sz="4" w:space="0" w:color="000000"/>
          <w:lang w:val="az-Latn-AZ"/>
        </w:rPr>
        <w:t>B2</w:t>
      </w:r>
      <w:r>
        <w:rPr>
          <w:rFonts w:ascii="Arial" w:hAnsi="Arial" w:cs="Arial"/>
          <w:sz w:val="24"/>
          <w:szCs w:val="24"/>
          <w:lang w:val="az-Latn-AZ"/>
        </w:rPr>
        <w:t xml:space="preserve"> xanasında </w:t>
      </w:r>
      <w:r>
        <w:rPr>
          <w:rFonts w:ascii="Arial" w:hAnsi="Arial" w:cs="Arial"/>
          <w:b/>
          <w:sz w:val="24"/>
          <w:szCs w:val="24"/>
          <w:lang w:val="az-Latn-AZ"/>
        </w:rPr>
        <w:t>806-cı</w:t>
      </w:r>
      <w:r>
        <w:rPr>
          <w:rFonts w:ascii="Arial" w:hAnsi="Arial" w:cs="Arial"/>
          <w:sz w:val="24"/>
          <w:szCs w:val="24"/>
          <w:lang w:val="az-Latn-AZ"/>
        </w:rPr>
        <w:t xml:space="preserve"> sətrin bu sütununa aid xanalarında </w:t>
      </w:r>
      <w:r>
        <w:rPr>
          <w:rFonts w:ascii="Arial" w:hAnsi="Arial" w:cs="Arial"/>
          <w:i/>
          <w:sz w:val="24"/>
          <w:szCs w:val="24"/>
          <w:lang w:val="az-Latn-AZ"/>
        </w:rPr>
        <w:t>(Hesablanmış verginin məbləği)</w:t>
      </w:r>
      <w:r>
        <w:rPr>
          <w:rFonts w:ascii="Arial" w:hAnsi="Arial" w:cs="Arial"/>
          <w:sz w:val="24"/>
          <w:szCs w:val="24"/>
          <w:lang w:val="az-Latn-AZ"/>
        </w:rPr>
        <w:t xml:space="preserve"> göstərilən məbləğ əks </w:t>
      </w:r>
      <w:proofErr w:type="spellStart"/>
      <w:r>
        <w:rPr>
          <w:rFonts w:ascii="Arial" w:hAnsi="Arial" w:cs="Arial"/>
          <w:sz w:val="24"/>
          <w:szCs w:val="24"/>
          <w:lang w:val="az-Latn-AZ"/>
        </w:rPr>
        <w:t>etdirilməlidir</w:t>
      </w:r>
      <w:proofErr w:type="spellEnd"/>
      <w:r>
        <w:rPr>
          <w:rFonts w:ascii="Arial" w:hAnsi="Arial" w:cs="Arial"/>
          <w:sz w:val="24"/>
          <w:szCs w:val="24"/>
          <w:lang w:val="az-Latn-AZ"/>
        </w:rPr>
        <w:t>.</w:t>
      </w:r>
    </w:p>
    <w:p w:rsidR="007756E1" w:rsidRDefault="007756E1">
      <w:pPr>
        <w:pStyle w:val="ad"/>
        <w:spacing w:line="360" w:lineRule="auto"/>
        <w:ind w:right="0" w:firstLine="708"/>
        <w:jc w:val="both"/>
        <w:rPr>
          <w:rFonts w:ascii="Arial" w:hAnsi="Arial" w:cs="Arial"/>
          <w:sz w:val="24"/>
          <w:szCs w:val="24"/>
          <w:lang w:val="az-Latn-AZ"/>
        </w:rPr>
      </w:pPr>
    </w:p>
    <w:p w:rsidR="007756E1" w:rsidRDefault="00F47D67">
      <w:pPr>
        <w:pStyle w:val="ad"/>
        <w:tabs>
          <w:tab w:val="left" w:pos="3544"/>
        </w:tabs>
        <w:spacing w:line="360" w:lineRule="auto"/>
        <w:ind w:right="0"/>
        <w:rPr>
          <w:rFonts w:ascii="Arial" w:hAnsi="Arial" w:cs="Arial"/>
          <w:b/>
          <w:sz w:val="24"/>
          <w:szCs w:val="24"/>
          <w:u w:val="single"/>
          <w:lang w:val="az-Latn-AZ"/>
        </w:rPr>
      </w:pPr>
      <w:r>
        <w:rPr>
          <w:rFonts w:ascii="Arial" w:hAnsi="Arial" w:cs="Arial"/>
          <w:b/>
          <w:sz w:val="24"/>
          <w:szCs w:val="24"/>
          <w:u w:val="single"/>
          <w:lang w:val="az-Latn-AZ"/>
        </w:rPr>
        <w:t xml:space="preserve">Hissə 2. Vergi tutulmayan və vergidən </w:t>
      </w:r>
      <w:proofErr w:type="spellStart"/>
      <w:r>
        <w:rPr>
          <w:rFonts w:ascii="Arial" w:hAnsi="Arial" w:cs="Arial"/>
          <w:b/>
          <w:sz w:val="24"/>
          <w:szCs w:val="24"/>
          <w:u w:val="single"/>
          <w:lang w:val="az-Latn-AZ"/>
        </w:rPr>
        <w:t>azadolan</w:t>
      </w:r>
      <w:proofErr w:type="spellEnd"/>
      <w:r>
        <w:rPr>
          <w:rFonts w:ascii="Arial" w:hAnsi="Arial" w:cs="Arial"/>
          <w:b/>
          <w:sz w:val="24"/>
          <w:szCs w:val="24"/>
          <w:u w:val="single"/>
          <w:lang w:val="az-Latn-AZ"/>
        </w:rPr>
        <w:t xml:space="preserve"> əməliyyatlar</w:t>
      </w:r>
    </w:p>
    <w:p w:rsidR="007756E1" w:rsidRDefault="007756E1">
      <w:pPr>
        <w:pStyle w:val="ad"/>
        <w:tabs>
          <w:tab w:val="left" w:pos="3544"/>
        </w:tabs>
        <w:spacing w:line="360" w:lineRule="auto"/>
        <w:ind w:right="0"/>
        <w:jc w:val="both"/>
        <w:rPr>
          <w:rFonts w:ascii="Arial" w:hAnsi="Arial" w:cs="Arial"/>
          <w:b/>
          <w:sz w:val="24"/>
          <w:szCs w:val="24"/>
          <w:u w:val="single"/>
          <w:lang w:val="az-Latn-AZ"/>
        </w:rPr>
      </w:pPr>
    </w:p>
    <w:p w:rsidR="007756E1" w:rsidRDefault="00F47D67">
      <w:pPr>
        <w:pStyle w:val="ad"/>
        <w:tabs>
          <w:tab w:val="left" w:pos="3544"/>
        </w:tabs>
        <w:spacing w:line="360" w:lineRule="auto"/>
        <w:ind w:right="0" w:firstLine="567"/>
        <w:jc w:val="both"/>
        <w:rPr>
          <w:rFonts w:ascii="Arial" w:hAnsi="Arial" w:cs="Arial"/>
          <w:sz w:val="24"/>
          <w:szCs w:val="24"/>
          <w:lang w:val="az-Latn-AZ"/>
        </w:rPr>
      </w:pPr>
      <w:r>
        <w:rPr>
          <w:rFonts w:ascii="Arial" w:hAnsi="Arial" w:cs="Arial"/>
          <w:b/>
          <w:bCs/>
          <w:sz w:val="24"/>
          <w:szCs w:val="24"/>
          <w:lang w:val="az-Latn-AZ"/>
        </w:rPr>
        <w:t xml:space="preserve">Vergi tutulmayan və vergidən </w:t>
      </w:r>
      <w:proofErr w:type="spellStart"/>
      <w:r>
        <w:rPr>
          <w:rFonts w:ascii="Arial" w:hAnsi="Arial" w:cs="Arial"/>
          <w:b/>
          <w:bCs/>
          <w:sz w:val="24"/>
          <w:szCs w:val="24"/>
          <w:lang w:val="az-Latn-AZ"/>
        </w:rPr>
        <w:t>azadolan</w:t>
      </w:r>
      <w:proofErr w:type="spellEnd"/>
      <w:r>
        <w:rPr>
          <w:rFonts w:ascii="Arial" w:hAnsi="Arial" w:cs="Arial"/>
          <w:b/>
          <w:bCs/>
          <w:sz w:val="24"/>
          <w:szCs w:val="24"/>
          <w:lang w:val="az-Latn-AZ"/>
        </w:rPr>
        <w:t xml:space="preserve"> əməliyyatların məbləği eyniadlı 811 kod</w:t>
      </w:r>
      <w:r>
        <w:rPr>
          <w:rFonts w:ascii="Arial" w:hAnsi="Arial" w:cs="Arial"/>
          <w:bCs/>
          <w:sz w:val="24"/>
          <w:szCs w:val="24"/>
          <w:lang w:val="az-Latn-AZ"/>
        </w:rPr>
        <w:t xml:space="preserve">lu sətrin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qeyd edilir.</w:t>
      </w:r>
    </w:p>
    <w:p w:rsidR="007756E1" w:rsidRDefault="00F47D67">
      <w:pPr>
        <w:pStyle w:val="ad"/>
        <w:tabs>
          <w:tab w:val="left" w:pos="3544"/>
        </w:tabs>
        <w:spacing w:line="360" w:lineRule="auto"/>
        <w:ind w:right="0" w:firstLine="567"/>
        <w:jc w:val="both"/>
        <w:rPr>
          <w:rFonts w:ascii="Arial" w:hAnsi="Arial" w:cs="Arial"/>
          <w:b/>
          <w:sz w:val="24"/>
          <w:szCs w:val="24"/>
          <w:lang w:val="az-Latn-AZ"/>
        </w:rPr>
      </w:pPr>
      <w:r>
        <w:rPr>
          <w:rFonts w:ascii="Arial" w:hAnsi="Arial" w:cs="Arial"/>
          <w:b/>
          <w:sz w:val="24"/>
          <w:szCs w:val="24"/>
          <w:lang w:val="az-Latn-AZ"/>
        </w:rPr>
        <w:t>811.1</w:t>
      </w:r>
      <w:r>
        <w:rPr>
          <w:rFonts w:ascii="Arial" w:hAnsi="Arial" w:cs="Arial"/>
          <w:sz w:val="24"/>
          <w:szCs w:val="24"/>
          <w:lang w:val="az-Latn-AZ"/>
        </w:rPr>
        <w:t xml:space="preserve"> kodlu “</w:t>
      </w:r>
      <w:r>
        <w:rPr>
          <w:rFonts w:ascii="Arial" w:hAnsi="Arial" w:cs="Arial"/>
          <w:b/>
          <w:sz w:val="24"/>
          <w:szCs w:val="24"/>
          <w:lang w:val="az-Latn-AZ"/>
        </w:rPr>
        <w:t>Kənd təsərrüfatı məhsullarının istehsalçıları (o cümlədən, sənaye üsulu ilə) tərəfindən özlərinin istehsal etdikləri kənd təsərrüfatı məhsullarının satışından əldə edilmiş hasilatın həcmi</w:t>
      </w:r>
      <w:r>
        <w:rPr>
          <w:rFonts w:ascii="Arial" w:hAnsi="Arial" w:cs="Arial"/>
          <w:sz w:val="24"/>
          <w:szCs w:val="24"/>
          <w:lang w:val="az-Latn-AZ"/>
        </w:rPr>
        <w:t xml:space="preserve">” </w:t>
      </w:r>
      <w:r>
        <w:rPr>
          <w:rFonts w:ascii="Arial" w:hAnsi="Arial" w:cs="Arial"/>
          <w:b/>
          <w:sz w:val="24"/>
          <w:szCs w:val="24"/>
          <w:lang w:val="az-Latn-AZ"/>
        </w:rPr>
        <w:t xml:space="preserve">sətrinin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Vergi Məcəlləsinin 218-1.1.1.-ci maddəsinə müvafiq əldə edilən hasilatın</w:t>
      </w:r>
      <w:r>
        <w:rPr>
          <w:rFonts w:ascii="Arial" w:hAnsi="Arial" w:cs="Arial"/>
          <w:b/>
          <w:sz w:val="24"/>
          <w:szCs w:val="24"/>
          <w:lang w:val="az-Latn-AZ"/>
        </w:rPr>
        <w:t>;</w:t>
      </w:r>
    </w:p>
    <w:p w:rsidR="007756E1" w:rsidRPr="00DE404D" w:rsidRDefault="00F47D67">
      <w:pPr>
        <w:pStyle w:val="ad"/>
        <w:tabs>
          <w:tab w:val="left" w:pos="3544"/>
        </w:tabs>
        <w:spacing w:line="360" w:lineRule="auto"/>
        <w:ind w:right="0" w:firstLine="567"/>
        <w:jc w:val="both"/>
        <w:rPr>
          <w:rFonts w:ascii="Arial" w:hAnsi="Arial" w:cs="Arial"/>
          <w:strike/>
          <w:sz w:val="24"/>
          <w:szCs w:val="24"/>
          <w:lang w:val="az-Latn-AZ"/>
        </w:rPr>
      </w:pPr>
      <w:r w:rsidRPr="00DE404D">
        <w:rPr>
          <w:rFonts w:ascii="Arial" w:hAnsi="Arial" w:cs="Arial"/>
          <w:b/>
          <w:strike/>
          <w:sz w:val="24"/>
          <w:szCs w:val="24"/>
          <w:lang w:val="az-Latn-AZ"/>
        </w:rPr>
        <w:t>811.2</w:t>
      </w:r>
      <w:r w:rsidRPr="00DE404D">
        <w:rPr>
          <w:rFonts w:ascii="Arial" w:hAnsi="Arial" w:cs="Arial"/>
          <w:strike/>
          <w:sz w:val="24"/>
          <w:szCs w:val="24"/>
          <w:lang w:val="az-Latn-AZ"/>
        </w:rPr>
        <w:t xml:space="preserve"> kodlu </w:t>
      </w:r>
      <w:r w:rsidRPr="00DE404D">
        <w:rPr>
          <w:rFonts w:ascii="Arial" w:hAnsi="Arial" w:cs="Arial"/>
          <w:b/>
          <w:strike/>
          <w:sz w:val="24"/>
          <w:szCs w:val="24"/>
          <w:lang w:val="az-Latn-AZ"/>
        </w:rPr>
        <w:t>“Dövlət büdcəsinin vəsaiti hesabına ödənilən ixrac təşviqi”</w:t>
      </w:r>
      <w:r w:rsidRPr="00DE404D">
        <w:rPr>
          <w:rFonts w:ascii="Arial" w:hAnsi="Arial" w:cs="Arial"/>
          <w:strike/>
          <w:sz w:val="24"/>
          <w:szCs w:val="24"/>
          <w:lang w:val="az-Latn-AZ"/>
        </w:rPr>
        <w:t xml:space="preserve"> </w:t>
      </w:r>
      <w:r w:rsidRPr="00DE404D">
        <w:rPr>
          <w:rFonts w:ascii="Arial" w:hAnsi="Arial" w:cs="Arial"/>
          <w:b/>
          <w:strike/>
          <w:sz w:val="24"/>
          <w:szCs w:val="24"/>
          <w:lang w:val="az-Latn-AZ"/>
        </w:rPr>
        <w:t xml:space="preserve">sətrinin </w:t>
      </w:r>
      <w:r w:rsidRPr="00DE404D">
        <w:rPr>
          <w:rFonts w:ascii="Arial" w:hAnsi="Arial" w:cs="Arial"/>
          <w:strike/>
          <w:sz w:val="24"/>
          <w:szCs w:val="24"/>
          <w:bdr w:val="single" w:sz="4" w:space="0" w:color="000000"/>
          <w:lang w:val="az-Latn-AZ"/>
        </w:rPr>
        <w:t>B1</w:t>
      </w:r>
      <w:r w:rsidRPr="00DE404D">
        <w:rPr>
          <w:rFonts w:ascii="Arial" w:hAnsi="Arial" w:cs="Arial"/>
          <w:strike/>
          <w:sz w:val="24"/>
          <w:szCs w:val="24"/>
          <w:lang w:val="az-Latn-AZ"/>
        </w:rPr>
        <w:t xml:space="preserve"> xanalarında Vergi Məcəlləsinin 218-1.1.3-cü maddəsinə müvafiq əldə edilən hasilatın</w:t>
      </w:r>
      <w:r w:rsidRPr="00DE404D">
        <w:rPr>
          <w:rFonts w:ascii="Arial" w:hAnsi="Arial" w:cs="Arial"/>
          <w:b/>
          <w:strike/>
          <w:sz w:val="24"/>
          <w:szCs w:val="24"/>
          <w:lang w:val="az-Latn-AZ"/>
        </w:rPr>
        <w:t>;</w:t>
      </w:r>
    </w:p>
    <w:p w:rsidR="007756E1" w:rsidRDefault="00DE404D">
      <w:pPr>
        <w:pStyle w:val="ad"/>
        <w:tabs>
          <w:tab w:val="left" w:pos="3544"/>
        </w:tabs>
        <w:spacing w:line="360" w:lineRule="auto"/>
        <w:ind w:right="0" w:firstLine="567"/>
        <w:jc w:val="both"/>
        <w:rPr>
          <w:rFonts w:ascii="Arial" w:hAnsi="Arial" w:cs="Arial"/>
          <w:sz w:val="24"/>
          <w:szCs w:val="24"/>
          <w:lang w:val="az-Latn-AZ"/>
        </w:rPr>
      </w:pPr>
      <w:r>
        <w:rPr>
          <w:rFonts w:ascii="Arial" w:hAnsi="Arial" w:cs="Arial"/>
          <w:b/>
          <w:sz w:val="24"/>
          <w:szCs w:val="24"/>
          <w:lang w:val="az-Latn-AZ"/>
        </w:rPr>
        <w:t>811.2</w:t>
      </w:r>
      <w:r w:rsidR="00F47D67">
        <w:rPr>
          <w:rFonts w:ascii="Arial" w:hAnsi="Arial" w:cs="Arial"/>
          <w:b/>
          <w:sz w:val="24"/>
          <w:szCs w:val="24"/>
          <w:lang w:val="az-Latn-AZ"/>
        </w:rPr>
        <w:t xml:space="preserve"> kodlu</w:t>
      </w:r>
      <w:r w:rsidR="00F47D67">
        <w:rPr>
          <w:rFonts w:ascii="Arial" w:hAnsi="Arial" w:cs="Arial"/>
          <w:sz w:val="24"/>
          <w:szCs w:val="24"/>
          <w:lang w:val="az-Latn-AZ"/>
        </w:rPr>
        <w:t xml:space="preserve"> “</w:t>
      </w:r>
      <w:r w:rsidR="00F47D67">
        <w:rPr>
          <w:rFonts w:ascii="Arial" w:hAnsi="Arial" w:cs="Arial"/>
          <w:b/>
          <w:sz w:val="24"/>
          <w:szCs w:val="24"/>
          <w:lang w:val="az-Latn-AZ"/>
        </w:rPr>
        <w:t xml:space="preserve">Dövlət büdcəsinə olan vergi borclarının </w:t>
      </w:r>
      <w:proofErr w:type="spellStart"/>
      <w:r w:rsidR="00F47D67">
        <w:rPr>
          <w:rFonts w:ascii="Arial" w:hAnsi="Arial" w:cs="Arial"/>
          <w:b/>
          <w:sz w:val="24"/>
          <w:szCs w:val="24"/>
          <w:lang w:val="az-Latn-AZ"/>
        </w:rPr>
        <w:t>silinməsindən</w:t>
      </w:r>
      <w:proofErr w:type="spellEnd"/>
      <w:r w:rsidR="00F47D67">
        <w:rPr>
          <w:rFonts w:ascii="Arial" w:hAnsi="Arial" w:cs="Arial"/>
          <w:b/>
          <w:sz w:val="24"/>
          <w:szCs w:val="24"/>
          <w:lang w:val="az-Latn-AZ"/>
        </w:rPr>
        <w:t xml:space="preserve"> əldə olunan gəlir</w:t>
      </w:r>
      <w:r w:rsidR="00F47D67">
        <w:rPr>
          <w:rFonts w:ascii="Arial" w:hAnsi="Arial" w:cs="Arial"/>
          <w:sz w:val="24"/>
          <w:szCs w:val="24"/>
          <w:lang w:val="az-Latn-AZ"/>
        </w:rPr>
        <w:t xml:space="preserve">” </w:t>
      </w:r>
      <w:r w:rsidR="00F47D67">
        <w:rPr>
          <w:rFonts w:ascii="Arial" w:hAnsi="Arial" w:cs="Arial"/>
          <w:b/>
          <w:sz w:val="24"/>
          <w:szCs w:val="24"/>
          <w:lang w:val="az-Latn-AZ"/>
        </w:rPr>
        <w:t xml:space="preserve">sətrinin </w:t>
      </w:r>
      <w:r w:rsidR="00F47D67">
        <w:rPr>
          <w:rFonts w:ascii="Arial" w:hAnsi="Arial" w:cs="Arial"/>
          <w:sz w:val="24"/>
          <w:szCs w:val="24"/>
          <w:bdr w:val="single" w:sz="4" w:space="0" w:color="000000"/>
          <w:lang w:val="az-Latn-AZ"/>
        </w:rPr>
        <w:t xml:space="preserve"> B1</w:t>
      </w:r>
      <w:r w:rsidR="00F47D67">
        <w:rPr>
          <w:rFonts w:ascii="Arial" w:hAnsi="Arial" w:cs="Arial"/>
          <w:sz w:val="24"/>
          <w:szCs w:val="24"/>
          <w:lang w:val="az-Latn-AZ"/>
        </w:rPr>
        <w:t xml:space="preserve"> xanalarında Vergi Məcəlləsinin 218-1.1.2-ci maddəsinə müvafiq olaraq əldə edilən gəlirlər  üzrə məbləğlər yazılır.</w:t>
      </w:r>
    </w:p>
    <w:p w:rsidR="007756E1" w:rsidRDefault="00DE404D">
      <w:pPr>
        <w:pStyle w:val="ad"/>
        <w:tabs>
          <w:tab w:val="left" w:pos="3544"/>
        </w:tabs>
        <w:spacing w:line="360" w:lineRule="auto"/>
        <w:ind w:right="0" w:firstLine="567"/>
        <w:jc w:val="both"/>
        <w:rPr>
          <w:rFonts w:ascii="Arial" w:hAnsi="Arial" w:cs="Arial"/>
          <w:sz w:val="24"/>
          <w:szCs w:val="24"/>
          <w:lang w:val="az-Latn-AZ"/>
        </w:rPr>
      </w:pPr>
      <w:r>
        <w:rPr>
          <w:rFonts w:ascii="Arial" w:hAnsi="Arial" w:cs="Arial"/>
          <w:b/>
          <w:sz w:val="24"/>
          <w:szCs w:val="24"/>
          <w:lang w:val="az-Latn-AZ"/>
        </w:rPr>
        <w:t>811.3</w:t>
      </w:r>
      <w:r w:rsidR="00F47D67">
        <w:rPr>
          <w:rFonts w:ascii="Arial" w:hAnsi="Arial" w:cs="Arial"/>
          <w:b/>
          <w:sz w:val="24"/>
          <w:szCs w:val="24"/>
          <w:lang w:val="az-Latn-AZ"/>
        </w:rPr>
        <w:t xml:space="preserve"> kodlu</w:t>
      </w:r>
      <w:r w:rsidR="00F47D67">
        <w:rPr>
          <w:rFonts w:ascii="Arial" w:hAnsi="Arial" w:cs="Arial"/>
          <w:sz w:val="24"/>
          <w:szCs w:val="24"/>
          <w:lang w:val="az-Latn-AZ"/>
        </w:rPr>
        <w:t xml:space="preserve"> “</w:t>
      </w:r>
      <w:r w:rsidR="00F47D67">
        <w:rPr>
          <w:rFonts w:ascii="Arial" w:hAnsi="Arial" w:cs="Arial"/>
          <w:b/>
          <w:sz w:val="24"/>
          <w:szCs w:val="24"/>
          <w:lang w:val="az-Latn-AZ"/>
        </w:rPr>
        <w:t>Qanunla müəyyən olunmuş qaydada gəlirlərin və xərclərin uçotunu aparan, ƏDV-</w:t>
      </w:r>
      <w:proofErr w:type="spellStart"/>
      <w:r w:rsidR="00F47D67">
        <w:rPr>
          <w:rFonts w:ascii="Arial" w:hAnsi="Arial" w:cs="Arial"/>
          <w:b/>
          <w:sz w:val="24"/>
          <w:szCs w:val="24"/>
          <w:lang w:val="az-Latn-AZ"/>
        </w:rPr>
        <w:t>nin</w:t>
      </w:r>
      <w:proofErr w:type="spellEnd"/>
      <w:r w:rsidR="00F47D67">
        <w:rPr>
          <w:rFonts w:ascii="Arial" w:hAnsi="Arial" w:cs="Arial"/>
          <w:b/>
          <w:sz w:val="24"/>
          <w:szCs w:val="24"/>
          <w:lang w:val="az-Latn-AZ"/>
        </w:rPr>
        <w:t xml:space="preserve"> məqsədləri üçün qeydiyyata alınmayan və əməliyyatlarının həcmi ardıcıl 12 aylıq dövrün istənilən ayında (aylarında) 200.000 manatadək olan rezident müəssisədən alınan </w:t>
      </w:r>
      <w:proofErr w:type="spellStart"/>
      <w:r w:rsidR="00F47D67">
        <w:rPr>
          <w:rFonts w:ascii="Arial" w:hAnsi="Arial" w:cs="Arial"/>
          <w:b/>
          <w:sz w:val="24"/>
          <w:szCs w:val="24"/>
          <w:lang w:val="az-Latn-AZ"/>
        </w:rPr>
        <w:t>dividend</w:t>
      </w:r>
      <w:proofErr w:type="spellEnd"/>
      <w:r w:rsidR="00F47D67">
        <w:rPr>
          <w:rFonts w:ascii="Arial" w:hAnsi="Arial" w:cs="Arial"/>
          <w:sz w:val="24"/>
          <w:szCs w:val="24"/>
          <w:lang w:val="az-Latn-AZ"/>
        </w:rPr>
        <w:t xml:space="preserve">” </w:t>
      </w:r>
      <w:r w:rsidR="00F47D67">
        <w:rPr>
          <w:rFonts w:ascii="Arial" w:hAnsi="Arial" w:cs="Arial"/>
          <w:b/>
          <w:sz w:val="24"/>
          <w:szCs w:val="24"/>
          <w:lang w:val="az-Latn-AZ"/>
        </w:rPr>
        <w:t xml:space="preserve">sətrinin </w:t>
      </w:r>
      <w:r w:rsidR="00F47D67">
        <w:rPr>
          <w:rFonts w:ascii="Arial" w:hAnsi="Arial" w:cs="Arial"/>
          <w:sz w:val="24"/>
          <w:szCs w:val="24"/>
          <w:bdr w:val="single" w:sz="4" w:space="0" w:color="000000"/>
          <w:lang w:val="az-Latn-AZ"/>
        </w:rPr>
        <w:t xml:space="preserve"> B1</w:t>
      </w:r>
      <w:r w:rsidR="00F47D67">
        <w:rPr>
          <w:rFonts w:ascii="Arial" w:hAnsi="Arial" w:cs="Arial"/>
          <w:sz w:val="24"/>
          <w:szCs w:val="24"/>
          <w:lang w:val="az-Latn-AZ"/>
        </w:rPr>
        <w:t xml:space="preserve"> xanalarında Vergi Məcəlləsinin 218-1.1.4-cü maddəsinə müvafiq olaraq əldə edilən gəlirlər  üzrə məbləğlər yazılır.</w:t>
      </w:r>
    </w:p>
    <w:p w:rsidR="007756E1" w:rsidRDefault="00DE404D">
      <w:pPr>
        <w:pStyle w:val="ad"/>
        <w:tabs>
          <w:tab w:val="left" w:pos="3544"/>
        </w:tabs>
        <w:spacing w:line="360" w:lineRule="auto"/>
        <w:ind w:right="0" w:firstLine="567"/>
        <w:jc w:val="both"/>
        <w:rPr>
          <w:rFonts w:ascii="Arial" w:hAnsi="Arial" w:cs="Arial"/>
          <w:sz w:val="24"/>
          <w:szCs w:val="24"/>
          <w:lang w:val="az-Latn-AZ"/>
        </w:rPr>
      </w:pPr>
      <w:r>
        <w:rPr>
          <w:rFonts w:ascii="Arial" w:hAnsi="Arial" w:cs="Arial"/>
          <w:b/>
          <w:sz w:val="24"/>
          <w:szCs w:val="24"/>
          <w:lang w:val="az-Latn-AZ"/>
        </w:rPr>
        <w:t>811.4</w:t>
      </w:r>
      <w:r w:rsidR="00F47D67">
        <w:rPr>
          <w:rFonts w:ascii="Arial" w:hAnsi="Arial" w:cs="Arial"/>
          <w:b/>
          <w:sz w:val="24"/>
          <w:szCs w:val="24"/>
          <w:lang w:val="az-Latn-AZ"/>
        </w:rPr>
        <w:t xml:space="preserve"> kodlu</w:t>
      </w:r>
      <w:r w:rsidR="00F47D67">
        <w:rPr>
          <w:rFonts w:ascii="Arial" w:hAnsi="Arial" w:cs="Arial"/>
          <w:sz w:val="24"/>
          <w:szCs w:val="24"/>
          <w:lang w:val="az-Latn-AZ"/>
        </w:rPr>
        <w:t xml:space="preserve"> “</w:t>
      </w:r>
      <w:r w:rsidR="00F47D67">
        <w:rPr>
          <w:rFonts w:ascii="Arial" w:hAnsi="Arial" w:cs="Arial"/>
          <w:b/>
          <w:sz w:val="24"/>
          <w:szCs w:val="24"/>
          <w:lang w:val="az-Latn-AZ"/>
        </w:rPr>
        <w:t>Lotereya biletlərinin satıcısı ilə bağlanmış müqavilə əsasında və ya onun tapşırığı əsasında lotereya biletlərinin bütün mərhələlərdə agent qaydasında satışının həyata keçirilməsi üzrə göstərilən xidmətlərdən əldə olunan gəlirlər</w:t>
      </w:r>
      <w:r w:rsidR="00F47D67">
        <w:rPr>
          <w:rFonts w:ascii="Arial" w:hAnsi="Arial" w:cs="Arial"/>
          <w:sz w:val="24"/>
          <w:szCs w:val="24"/>
          <w:lang w:val="az-Latn-AZ"/>
        </w:rPr>
        <w:t xml:space="preserve">” </w:t>
      </w:r>
      <w:r w:rsidR="00F47D67">
        <w:rPr>
          <w:rFonts w:ascii="Arial" w:hAnsi="Arial" w:cs="Arial"/>
          <w:b/>
          <w:sz w:val="24"/>
          <w:szCs w:val="24"/>
          <w:lang w:val="az-Latn-AZ"/>
        </w:rPr>
        <w:t>sətrinin</w:t>
      </w:r>
      <w:r w:rsidR="00F47D67">
        <w:rPr>
          <w:rFonts w:ascii="Arial" w:hAnsi="Arial" w:cs="Arial"/>
          <w:sz w:val="24"/>
          <w:szCs w:val="24"/>
          <w:bdr w:val="single" w:sz="4" w:space="0" w:color="000000"/>
          <w:lang w:val="az-Latn-AZ"/>
        </w:rPr>
        <w:t xml:space="preserve"> B1</w:t>
      </w:r>
      <w:r w:rsidR="00F47D67">
        <w:rPr>
          <w:rFonts w:ascii="Arial" w:hAnsi="Arial" w:cs="Arial"/>
          <w:sz w:val="24"/>
          <w:szCs w:val="24"/>
          <w:lang w:val="az-Latn-AZ"/>
        </w:rPr>
        <w:t xml:space="preserve"> xanalarında Vergi Məcəlləsinin 218-1.1.6-cı maddəsinə müvafiq olaraq əldə edilən gəlirlər  üzrə məbləğlər yazılır.</w:t>
      </w:r>
    </w:p>
    <w:p w:rsidR="007756E1" w:rsidRDefault="00DE404D">
      <w:pPr>
        <w:pStyle w:val="ad"/>
        <w:tabs>
          <w:tab w:val="left" w:pos="3544"/>
        </w:tabs>
        <w:spacing w:line="360" w:lineRule="auto"/>
        <w:ind w:right="0" w:firstLine="567"/>
        <w:jc w:val="both"/>
        <w:rPr>
          <w:rFonts w:ascii="Arial" w:hAnsi="Arial" w:cs="Arial"/>
          <w:sz w:val="24"/>
          <w:szCs w:val="24"/>
          <w:lang w:val="az-Latn-AZ"/>
        </w:rPr>
      </w:pPr>
      <w:r>
        <w:rPr>
          <w:rFonts w:ascii="Arial" w:hAnsi="Arial" w:cs="Arial"/>
          <w:b/>
          <w:sz w:val="24"/>
          <w:szCs w:val="24"/>
          <w:lang w:val="az-Latn-AZ"/>
        </w:rPr>
        <w:t>811.5</w:t>
      </w:r>
      <w:r w:rsidR="00F47D67">
        <w:rPr>
          <w:rFonts w:ascii="Arial" w:hAnsi="Arial" w:cs="Arial"/>
          <w:b/>
          <w:sz w:val="24"/>
          <w:szCs w:val="24"/>
          <w:lang w:val="az-Latn-AZ"/>
        </w:rPr>
        <w:t xml:space="preserve"> kodlu</w:t>
      </w:r>
      <w:r w:rsidR="00F47D67">
        <w:rPr>
          <w:rFonts w:ascii="Arial" w:hAnsi="Arial" w:cs="Arial"/>
          <w:sz w:val="24"/>
          <w:szCs w:val="24"/>
          <w:lang w:val="az-Latn-AZ"/>
        </w:rPr>
        <w:t xml:space="preserve"> </w:t>
      </w:r>
      <w:r w:rsidR="00F47D67">
        <w:rPr>
          <w:rFonts w:ascii="Arial" w:hAnsi="Arial" w:cs="Arial"/>
          <w:b/>
          <w:sz w:val="24"/>
          <w:szCs w:val="24"/>
          <w:lang w:val="az-Latn-AZ"/>
        </w:rPr>
        <w:t xml:space="preserve">“Media subyektlərinin (audiovizual media subyektləri istisna olmaqla) öz </w:t>
      </w:r>
      <w:proofErr w:type="spellStart"/>
      <w:r w:rsidR="00F47D67">
        <w:rPr>
          <w:rFonts w:ascii="Arial" w:hAnsi="Arial" w:cs="Arial"/>
          <w:b/>
          <w:sz w:val="24"/>
          <w:szCs w:val="24"/>
          <w:lang w:val="az-Latn-AZ"/>
        </w:rPr>
        <w:t>fəaliyyətlərindən</w:t>
      </w:r>
      <w:proofErr w:type="spellEnd"/>
      <w:r w:rsidR="00F47D67">
        <w:rPr>
          <w:rFonts w:ascii="Arial" w:hAnsi="Arial" w:cs="Arial"/>
          <w:b/>
          <w:sz w:val="24"/>
          <w:szCs w:val="24"/>
          <w:lang w:val="az-Latn-AZ"/>
        </w:rPr>
        <w:t xml:space="preserve"> əldə etdikləri gəlirlər (o cümlədən reklam gəlirləri), </w:t>
      </w:r>
      <w:r w:rsidR="00F47D67">
        <w:rPr>
          <w:rFonts w:ascii="Arial" w:hAnsi="Arial" w:cs="Arial"/>
          <w:b/>
          <w:sz w:val="24"/>
          <w:szCs w:val="24"/>
          <w:shd w:val="clear" w:color="auto" w:fill="FFFFFF"/>
          <w:lang w:val="az-Latn-AZ"/>
        </w:rPr>
        <w:t>Azərbaycan Respublikasının Medianın İnkişafı Agentliyi </w:t>
      </w:r>
      <w:r w:rsidR="00F47D67">
        <w:rPr>
          <w:rFonts w:ascii="Arial" w:hAnsi="Arial" w:cs="Arial"/>
          <w:b/>
          <w:sz w:val="24"/>
          <w:szCs w:val="24"/>
          <w:lang w:val="az-Latn-AZ"/>
        </w:rPr>
        <w:t xml:space="preserve"> tərəfindən verilən maddi yardımlar”</w:t>
      </w:r>
      <w:r w:rsidR="00F47D67">
        <w:rPr>
          <w:rFonts w:ascii="Arial" w:hAnsi="Arial" w:cs="Arial"/>
          <w:sz w:val="24"/>
          <w:szCs w:val="24"/>
          <w:lang w:val="az-Latn-AZ"/>
        </w:rPr>
        <w:t xml:space="preserve"> </w:t>
      </w:r>
      <w:r w:rsidR="00F47D67">
        <w:rPr>
          <w:rFonts w:ascii="Arial" w:hAnsi="Arial" w:cs="Arial"/>
          <w:b/>
          <w:sz w:val="24"/>
          <w:szCs w:val="24"/>
          <w:lang w:val="az-Latn-AZ"/>
        </w:rPr>
        <w:t>sətrinin</w:t>
      </w:r>
      <w:r w:rsidR="00F47D67">
        <w:rPr>
          <w:rFonts w:ascii="Arial" w:hAnsi="Arial" w:cs="Arial"/>
          <w:sz w:val="24"/>
          <w:szCs w:val="24"/>
          <w:bdr w:val="single" w:sz="4" w:space="0" w:color="000000"/>
          <w:lang w:val="az-Latn-AZ"/>
        </w:rPr>
        <w:t xml:space="preserve"> B1</w:t>
      </w:r>
      <w:r w:rsidR="00F47D67">
        <w:rPr>
          <w:rFonts w:ascii="Arial" w:hAnsi="Arial" w:cs="Arial"/>
          <w:sz w:val="24"/>
          <w:szCs w:val="24"/>
          <w:lang w:val="az-Latn-AZ"/>
        </w:rPr>
        <w:t xml:space="preserve"> xanalarında Vergi Məcəlləsinin 218-1.1.7-ci maddəsinə müvafiq olaraq əldə edilən gəlirlər  üzrə məbləğlər yazılır.</w:t>
      </w:r>
    </w:p>
    <w:p w:rsidR="007756E1" w:rsidRDefault="007756E1">
      <w:pPr>
        <w:pStyle w:val="ad"/>
        <w:tabs>
          <w:tab w:val="left" w:pos="3544"/>
        </w:tabs>
        <w:spacing w:line="360" w:lineRule="auto"/>
        <w:ind w:right="0" w:firstLine="567"/>
        <w:jc w:val="both"/>
        <w:rPr>
          <w:rFonts w:ascii="Arial" w:hAnsi="Arial" w:cs="Arial"/>
          <w:sz w:val="24"/>
          <w:szCs w:val="24"/>
          <w:lang w:val="az-Latn-AZ"/>
        </w:rPr>
      </w:pPr>
    </w:p>
    <w:p w:rsidR="007756E1" w:rsidRDefault="007756E1">
      <w:pPr>
        <w:pStyle w:val="ad"/>
        <w:tabs>
          <w:tab w:val="left" w:pos="3544"/>
        </w:tabs>
        <w:spacing w:line="360" w:lineRule="auto"/>
        <w:ind w:right="0"/>
        <w:rPr>
          <w:del w:id="15" w:author="Rasmiyya S. Safarova" w:date="2022-01-12T14:50:00Z"/>
          <w:rFonts w:ascii="Arial" w:hAnsi="Arial" w:cs="Arial"/>
          <w:b/>
          <w:sz w:val="24"/>
          <w:szCs w:val="24"/>
          <w:u w:val="single"/>
          <w:lang w:val="az-Latn-AZ"/>
        </w:rPr>
      </w:pPr>
    </w:p>
    <w:p w:rsidR="007756E1" w:rsidRDefault="00F47D67">
      <w:pPr>
        <w:pStyle w:val="ad"/>
        <w:tabs>
          <w:tab w:val="left" w:pos="3544"/>
        </w:tabs>
        <w:spacing w:line="360" w:lineRule="auto"/>
        <w:ind w:right="0"/>
        <w:rPr>
          <w:rFonts w:ascii="Arial" w:hAnsi="Arial" w:cs="Arial"/>
          <w:b/>
          <w:sz w:val="24"/>
          <w:szCs w:val="24"/>
          <w:u w:val="single"/>
          <w:lang w:val="az-Latn-AZ"/>
        </w:rPr>
      </w:pPr>
      <w:r>
        <w:rPr>
          <w:rFonts w:ascii="Arial" w:hAnsi="Arial" w:cs="Arial"/>
          <w:b/>
          <w:sz w:val="24"/>
          <w:szCs w:val="24"/>
          <w:u w:val="single"/>
          <w:lang w:val="az-Latn-AZ"/>
        </w:rPr>
        <w:t>Hissə 3. Vergi Məcəlləsinin 220.9-cu və 220.9-1-ci maddələrinə əsasən</w:t>
      </w:r>
    </w:p>
    <w:p w:rsidR="007756E1" w:rsidRDefault="007756E1">
      <w:pPr>
        <w:pStyle w:val="ad"/>
        <w:tabs>
          <w:tab w:val="left" w:pos="3544"/>
        </w:tabs>
        <w:spacing w:line="360" w:lineRule="auto"/>
        <w:ind w:right="0" w:firstLine="567"/>
        <w:jc w:val="both"/>
        <w:rPr>
          <w:rFonts w:ascii="Arial" w:hAnsi="Arial" w:cs="Arial"/>
          <w:b/>
          <w:sz w:val="24"/>
          <w:szCs w:val="24"/>
          <w:lang w:val="az-Latn-AZ"/>
        </w:rPr>
      </w:pPr>
    </w:p>
    <w:p w:rsidR="007756E1" w:rsidRDefault="00F47D67">
      <w:pPr>
        <w:pStyle w:val="ad"/>
        <w:tabs>
          <w:tab w:val="left" w:pos="3544"/>
        </w:tabs>
        <w:spacing w:line="360" w:lineRule="auto"/>
        <w:ind w:right="0" w:firstLine="567"/>
        <w:jc w:val="both"/>
        <w:rPr>
          <w:rFonts w:ascii="Arial" w:hAnsi="Arial" w:cs="Arial"/>
          <w:sz w:val="24"/>
          <w:szCs w:val="24"/>
          <w:lang w:val="az-Latn-AZ"/>
        </w:rPr>
      </w:pPr>
      <w:r>
        <w:rPr>
          <w:rFonts w:ascii="Arial" w:hAnsi="Arial" w:cs="Arial"/>
          <w:sz w:val="24"/>
          <w:szCs w:val="24"/>
          <w:lang w:val="az-Latn-AZ"/>
        </w:rPr>
        <w:t xml:space="preserve">Bəyannamənin </w:t>
      </w:r>
      <w:r>
        <w:rPr>
          <w:rFonts w:ascii="Arial" w:hAnsi="Arial" w:cs="Arial"/>
          <w:bCs/>
          <w:sz w:val="24"/>
          <w:szCs w:val="24"/>
          <w:lang w:val="az-Latn-AZ"/>
        </w:rPr>
        <w:t>2-ci Bölməsinin 3-cü “</w:t>
      </w:r>
      <w:r>
        <w:rPr>
          <w:rFonts w:ascii="Arial" w:hAnsi="Arial" w:cs="Arial"/>
          <w:b/>
          <w:sz w:val="24"/>
          <w:szCs w:val="24"/>
          <w:lang w:val="az-Latn-AZ"/>
        </w:rPr>
        <w:t>Vergi Məcəlləsinin 220.9-cu və 220.9-1-ci maddələrinə əsasən”</w:t>
      </w:r>
      <w:r>
        <w:rPr>
          <w:rFonts w:ascii="Arial" w:hAnsi="Arial" w:cs="Arial"/>
          <w:bCs/>
          <w:sz w:val="24"/>
          <w:szCs w:val="24"/>
          <w:lang w:val="az-Latn-AZ"/>
        </w:rPr>
        <w:t xml:space="preserve"> hissəsinin</w:t>
      </w:r>
      <w:r>
        <w:rPr>
          <w:rFonts w:ascii="Arial" w:hAnsi="Arial" w:cs="Arial"/>
          <w:b/>
          <w:sz w:val="24"/>
          <w:szCs w:val="24"/>
          <w:lang w:val="az-Latn-AZ"/>
        </w:rPr>
        <w:t xml:space="preserve"> 816 kod</w:t>
      </w:r>
      <w:r>
        <w:rPr>
          <w:rFonts w:ascii="Arial" w:hAnsi="Arial" w:cs="Arial"/>
          <w:sz w:val="24"/>
          <w:szCs w:val="24"/>
          <w:lang w:val="az-Latn-AZ"/>
        </w:rPr>
        <w:t>lu “</w:t>
      </w:r>
      <w:r>
        <w:rPr>
          <w:rFonts w:ascii="Arial" w:hAnsi="Arial" w:cs="Arial"/>
          <w:b/>
          <w:sz w:val="24"/>
          <w:szCs w:val="24"/>
          <w:lang w:val="az-Latn-AZ"/>
        </w:rPr>
        <w:t>İdman mərc oyunlarının operatoru tərəfindən idman mərc oyunları biletlərinin satışından əldə edilmiş vəsait və hesablanmış verginin məbləği</w:t>
      </w:r>
      <w:r>
        <w:rPr>
          <w:rFonts w:ascii="Arial" w:hAnsi="Arial" w:cs="Arial"/>
          <w:sz w:val="24"/>
          <w:szCs w:val="24"/>
          <w:lang w:val="az-Latn-AZ"/>
        </w:rPr>
        <w:t>”</w:t>
      </w:r>
      <w:r>
        <w:rPr>
          <w:rFonts w:ascii="Arial" w:hAnsi="Arial" w:cs="Arial"/>
          <w:bCs/>
          <w:sz w:val="24"/>
          <w:szCs w:val="24"/>
          <w:lang w:val="az-Latn-AZ"/>
        </w:rPr>
        <w:t xml:space="preserve"> adlı sətrin “</w:t>
      </w:r>
      <w:r>
        <w:rPr>
          <w:rFonts w:ascii="Arial" w:hAnsi="Arial" w:cs="Arial"/>
          <w:b/>
          <w:bCs/>
          <w:sz w:val="24"/>
          <w:szCs w:val="24"/>
          <w:lang w:val="az-Latn-AZ"/>
        </w:rPr>
        <w:t>Əməliyyatların məbləği, manatla</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idman mərc oyunlarının operatoru tərəfindən oyun </w:t>
      </w:r>
      <w:proofErr w:type="spellStart"/>
      <w:r>
        <w:rPr>
          <w:rFonts w:ascii="Arial" w:hAnsi="Arial" w:cs="Arial"/>
          <w:sz w:val="24"/>
          <w:szCs w:val="24"/>
          <w:lang w:val="az-Latn-AZ"/>
        </w:rPr>
        <w:t>iştirakçılarından</w:t>
      </w:r>
      <w:proofErr w:type="spellEnd"/>
      <w:r>
        <w:rPr>
          <w:rFonts w:ascii="Arial" w:hAnsi="Arial" w:cs="Arial"/>
          <w:sz w:val="24"/>
          <w:szCs w:val="24"/>
          <w:lang w:val="az-Latn-AZ"/>
        </w:rPr>
        <w:t xml:space="preserve"> qəbul </w:t>
      </w:r>
      <w:r>
        <w:rPr>
          <w:rFonts w:ascii="Arial" w:hAnsi="Arial" w:cs="Arial"/>
          <w:sz w:val="24"/>
          <w:szCs w:val="24"/>
          <w:lang w:val="az-Latn-AZ"/>
        </w:rPr>
        <w:lastRenderedPageBreak/>
        <w:t>edilmiş vəsaitin məbləği, “</w:t>
      </w:r>
      <w:r>
        <w:rPr>
          <w:rFonts w:ascii="Arial" w:hAnsi="Arial" w:cs="Arial"/>
          <w:b/>
          <w:sz w:val="24"/>
          <w:szCs w:val="24"/>
          <w:lang w:val="az-Latn-AZ"/>
        </w:rPr>
        <w:t>Verginin dərəcəsi, faizlə</w:t>
      </w:r>
      <w:r>
        <w:rPr>
          <w:rFonts w:ascii="Arial" w:hAnsi="Arial" w:cs="Arial"/>
          <w:sz w:val="24"/>
          <w:szCs w:val="24"/>
          <w:lang w:val="az-Latn-AZ"/>
        </w:rPr>
        <w:t>”</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B3</w:t>
      </w:r>
      <w:r>
        <w:rPr>
          <w:rFonts w:ascii="Arial" w:hAnsi="Arial" w:cs="Arial"/>
          <w:sz w:val="24"/>
          <w:szCs w:val="24"/>
          <w:lang w:val="az-Latn-AZ"/>
        </w:rPr>
        <w:t xml:space="preserve"> xanalarında idman mərc oyunlarını həyata keçirən vergi </w:t>
      </w:r>
      <w:proofErr w:type="spellStart"/>
      <w:r>
        <w:rPr>
          <w:rFonts w:ascii="Arial" w:hAnsi="Arial" w:cs="Arial"/>
          <w:sz w:val="24"/>
          <w:szCs w:val="24"/>
          <w:lang w:val="az-Latn-AZ"/>
        </w:rPr>
        <w:t>ödəyiciləri</w:t>
      </w:r>
      <w:proofErr w:type="spellEnd"/>
      <w:r>
        <w:rPr>
          <w:rFonts w:ascii="Arial" w:hAnsi="Arial" w:cs="Arial"/>
          <w:sz w:val="24"/>
          <w:szCs w:val="24"/>
          <w:lang w:val="az-Latn-AZ"/>
        </w:rPr>
        <w:t xml:space="preserve"> üçün müəyyən edilmiş vergi dərəcəsi faizlə, “</w:t>
      </w:r>
      <w:r>
        <w:rPr>
          <w:rFonts w:ascii="Arial" w:hAnsi="Arial" w:cs="Arial"/>
          <w:b/>
          <w:sz w:val="24"/>
          <w:szCs w:val="24"/>
          <w:lang w:val="az-Latn-AZ"/>
        </w:rPr>
        <w:t>Hesablanmış verginin məbləği, manatla</w:t>
      </w:r>
      <w:r>
        <w:rPr>
          <w:rFonts w:ascii="Arial" w:hAnsi="Arial" w:cs="Arial"/>
          <w:sz w:val="24"/>
          <w:szCs w:val="24"/>
          <w:lang w:val="az-Latn-AZ"/>
        </w:rPr>
        <w:t>”</w:t>
      </w:r>
      <w:r>
        <w:rPr>
          <w:rFonts w:ascii="Arial" w:hAnsi="Arial" w:cs="Arial"/>
          <w:bCs/>
          <w:sz w:val="24"/>
          <w:szCs w:val="24"/>
          <w:lang w:val="az-Latn-AZ"/>
        </w:rPr>
        <w:t xml:space="preserve"> sütunun </w:t>
      </w:r>
      <w:r>
        <w:rPr>
          <w:rFonts w:ascii="Arial" w:hAnsi="Arial" w:cs="Arial"/>
          <w:sz w:val="24"/>
          <w:szCs w:val="24"/>
          <w:bdr w:val="single" w:sz="4" w:space="0" w:color="000000"/>
          <w:lang w:val="az-Latn-AZ"/>
        </w:rPr>
        <w:t>B2</w:t>
      </w:r>
      <w:r>
        <w:rPr>
          <w:rFonts w:ascii="Arial" w:hAnsi="Arial" w:cs="Arial"/>
          <w:sz w:val="24"/>
          <w:szCs w:val="24"/>
          <w:lang w:val="az-Latn-AZ"/>
        </w:rPr>
        <w:t xml:space="preserve"> xanalarında isə bəyannamənin </w:t>
      </w:r>
      <w:r>
        <w:rPr>
          <w:rFonts w:ascii="Arial" w:hAnsi="Arial" w:cs="Arial"/>
          <w:b/>
          <w:bCs/>
          <w:sz w:val="24"/>
          <w:szCs w:val="24"/>
          <w:lang w:val="az-Latn-AZ"/>
        </w:rPr>
        <w:t>816 kod</w:t>
      </w:r>
      <w:r>
        <w:rPr>
          <w:rFonts w:ascii="Arial" w:hAnsi="Arial" w:cs="Arial"/>
          <w:bCs/>
          <w:sz w:val="24"/>
          <w:szCs w:val="24"/>
          <w:lang w:val="az-Latn-AZ"/>
        </w:rPr>
        <w:t xml:space="preserve">lu </w:t>
      </w:r>
      <w:r>
        <w:rPr>
          <w:rFonts w:ascii="Arial" w:hAnsi="Arial" w:cs="Arial"/>
          <w:sz w:val="24"/>
          <w:szCs w:val="24"/>
          <w:lang w:val="az-Latn-AZ"/>
        </w:rPr>
        <w:t xml:space="preserve">sətrinin </w:t>
      </w:r>
      <w:r>
        <w:rPr>
          <w:rFonts w:ascii="Arial" w:hAnsi="Arial" w:cs="Arial"/>
          <w:sz w:val="24"/>
          <w:szCs w:val="24"/>
          <w:bdr w:val="single" w:sz="4" w:space="0" w:color="000000"/>
          <w:lang w:val="az-Latn-AZ"/>
        </w:rPr>
        <w:t>B1</w:t>
      </w:r>
      <w:r>
        <w:rPr>
          <w:rFonts w:ascii="Arial" w:hAnsi="Arial" w:cs="Arial"/>
          <w:sz w:val="24"/>
          <w:szCs w:val="24"/>
          <w:lang w:val="az-Latn-AZ"/>
        </w:rPr>
        <w:t xml:space="preserve"> xanasındakı məbləği həmin sətrin </w:t>
      </w:r>
      <w:r>
        <w:rPr>
          <w:rFonts w:ascii="Arial" w:hAnsi="Arial" w:cs="Arial"/>
          <w:sz w:val="24"/>
          <w:szCs w:val="24"/>
          <w:bdr w:val="single" w:sz="4" w:space="0" w:color="000000"/>
          <w:lang w:val="az-Latn-AZ"/>
        </w:rPr>
        <w:t>B3</w:t>
      </w:r>
      <w:r>
        <w:rPr>
          <w:rFonts w:ascii="Arial" w:hAnsi="Arial" w:cs="Arial"/>
          <w:sz w:val="24"/>
          <w:szCs w:val="24"/>
          <w:lang w:val="az-Latn-AZ"/>
        </w:rPr>
        <w:t xml:space="preserve"> xanasındakı verginin dərəcəsinə vurmaqla </w:t>
      </w:r>
      <w:r>
        <w:rPr>
          <w:rFonts w:ascii="Arial" w:hAnsi="Arial" w:cs="Arial"/>
          <w:b/>
          <w:sz w:val="24"/>
          <w:szCs w:val="24"/>
          <w:lang w:val="az-Latn-AZ"/>
        </w:rPr>
        <w:t>manatla</w:t>
      </w:r>
      <w:r>
        <w:rPr>
          <w:rFonts w:ascii="Arial" w:hAnsi="Arial" w:cs="Arial"/>
          <w:sz w:val="24"/>
          <w:szCs w:val="24"/>
          <w:lang w:val="az-Latn-AZ"/>
        </w:rPr>
        <w:t xml:space="preserve"> hesablanaraq</w:t>
      </w:r>
      <w:r>
        <w:rPr>
          <w:rFonts w:ascii="Arial" w:hAnsi="Arial" w:cs="Arial"/>
          <w:bCs/>
          <w:sz w:val="24"/>
          <w:szCs w:val="24"/>
          <w:lang w:val="az-Latn-AZ"/>
        </w:rPr>
        <w:t xml:space="preserve"> </w:t>
      </w:r>
      <w:r>
        <w:rPr>
          <w:rFonts w:ascii="Arial" w:hAnsi="Arial" w:cs="Arial"/>
          <w:sz w:val="24"/>
          <w:szCs w:val="24"/>
          <w:lang w:val="az-Latn-AZ"/>
        </w:rPr>
        <w:t>yazılır.</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b/>
          <w:bCs/>
          <w:i/>
          <w:sz w:val="24"/>
          <w:szCs w:val="24"/>
          <w:lang w:val="az-Latn-AZ"/>
        </w:rPr>
        <w:t>Misal:</w:t>
      </w:r>
      <w:r>
        <w:rPr>
          <w:rFonts w:ascii="Arial" w:hAnsi="Arial" w:cs="Arial"/>
          <w:i/>
          <w:sz w:val="24"/>
          <w:szCs w:val="24"/>
          <w:lang w:val="az-Latn-AZ"/>
        </w:rPr>
        <w:t xml:space="preserve"> Mərc oyunları Operatoru olan “A” müəssisəsi tərəfindən </w:t>
      </w:r>
      <w:r w:rsidR="00C377AC">
        <w:rPr>
          <w:rFonts w:ascii="Arial" w:hAnsi="Arial" w:cs="Arial"/>
          <w:b/>
          <w:i/>
          <w:sz w:val="24"/>
          <w:szCs w:val="24"/>
          <w:lang w:val="az-Latn-AZ"/>
        </w:rPr>
        <w:t>2024</w:t>
      </w:r>
      <w:r>
        <w:rPr>
          <w:rFonts w:ascii="Arial" w:hAnsi="Arial" w:cs="Arial"/>
          <w:b/>
          <w:i/>
          <w:sz w:val="24"/>
          <w:szCs w:val="24"/>
          <w:lang w:val="az-Latn-AZ"/>
        </w:rPr>
        <w:t>-cü ilin</w:t>
      </w:r>
      <w:r>
        <w:rPr>
          <w:rFonts w:ascii="Arial" w:hAnsi="Arial" w:cs="Arial"/>
          <w:i/>
          <w:sz w:val="24"/>
          <w:szCs w:val="24"/>
          <w:lang w:val="az-Latn-AZ"/>
        </w:rPr>
        <w:t xml:space="preserve"> </w:t>
      </w:r>
      <w:r>
        <w:rPr>
          <w:rFonts w:ascii="Arial" w:hAnsi="Arial" w:cs="Arial"/>
          <w:b/>
          <w:i/>
          <w:sz w:val="24"/>
          <w:szCs w:val="24"/>
          <w:lang w:val="az-Latn-AZ"/>
        </w:rPr>
        <w:t>1-ci rübü</w:t>
      </w:r>
      <w:r>
        <w:rPr>
          <w:rFonts w:ascii="Arial" w:hAnsi="Arial" w:cs="Arial"/>
          <w:i/>
          <w:sz w:val="24"/>
          <w:szCs w:val="24"/>
          <w:lang w:val="az-Latn-AZ"/>
        </w:rPr>
        <w:t xml:space="preserve"> üzrə iştirakçılardan qəbul edilmiş vəsaitin məbləği </w:t>
      </w:r>
      <w:r>
        <w:rPr>
          <w:rFonts w:ascii="Arial" w:hAnsi="Arial" w:cs="Arial"/>
          <w:b/>
          <w:i/>
          <w:sz w:val="24"/>
          <w:szCs w:val="24"/>
          <w:lang w:val="az-Latn-AZ"/>
        </w:rPr>
        <w:t>80.000,0 manat</w:t>
      </w:r>
      <w:r>
        <w:rPr>
          <w:rFonts w:ascii="Arial" w:hAnsi="Arial" w:cs="Arial"/>
          <w:i/>
          <w:sz w:val="24"/>
          <w:szCs w:val="24"/>
          <w:lang w:val="az-Latn-AZ"/>
        </w:rPr>
        <w:t xml:space="preserve"> olmuşdur.</w:t>
      </w:r>
      <w:r>
        <w:rPr>
          <w:rFonts w:ascii="Arial" w:hAnsi="Arial" w:cs="Arial"/>
          <w:sz w:val="24"/>
          <w:szCs w:val="24"/>
          <w:lang w:val="az-Latn-AZ"/>
        </w:rPr>
        <w:t xml:space="preserve"> </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sz w:val="24"/>
          <w:szCs w:val="24"/>
          <w:lang w:val="az-Latn-AZ"/>
        </w:rPr>
        <w:t xml:space="preserve">Bu halda qeyd olunan vəsaitin məbləğinə 6 faiz vergi dərəcəsi tətbiq edilməklə hesablanmış </w:t>
      </w:r>
      <w:r>
        <w:rPr>
          <w:rFonts w:ascii="Arial" w:hAnsi="Arial" w:cs="Arial"/>
          <w:b/>
          <w:sz w:val="24"/>
          <w:szCs w:val="24"/>
          <w:lang w:val="az-Latn-AZ"/>
        </w:rPr>
        <w:t>(80.000,0×6%=4.800,0)</w:t>
      </w:r>
      <w:r>
        <w:rPr>
          <w:rFonts w:ascii="Arial" w:hAnsi="Arial" w:cs="Arial"/>
          <w:sz w:val="24"/>
          <w:szCs w:val="24"/>
          <w:lang w:val="az-Latn-AZ"/>
        </w:rPr>
        <w:t xml:space="preserve"> </w:t>
      </w:r>
      <w:r>
        <w:rPr>
          <w:rFonts w:ascii="Arial" w:hAnsi="Arial" w:cs="Arial"/>
          <w:b/>
          <w:sz w:val="24"/>
          <w:szCs w:val="24"/>
          <w:lang w:val="az-Latn-AZ"/>
        </w:rPr>
        <w:t>4.800,0 manat</w:t>
      </w:r>
      <w:r>
        <w:rPr>
          <w:rFonts w:ascii="Arial" w:hAnsi="Arial" w:cs="Arial"/>
          <w:sz w:val="24"/>
          <w:szCs w:val="24"/>
          <w:lang w:val="az-Latn-AZ"/>
        </w:rPr>
        <w:t xml:space="preserve"> verginin məbləği </w:t>
      </w:r>
      <w:r>
        <w:rPr>
          <w:rFonts w:ascii="Arial" w:hAnsi="Arial" w:cs="Arial"/>
          <w:b/>
          <w:sz w:val="24"/>
          <w:szCs w:val="24"/>
          <w:lang w:val="az-Latn-AZ"/>
        </w:rPr>
        <w:t>816 kodlu</w:t>
      </w:r>
      <w:r>
        <w:rPr>
          <w:rFonts w:ascii="Arial" w:hAnsi="Arial" w:cs="Arial"/>
          <w:sz w:val="24"/>
          <w:szCs w:val="24"/>
          <w:lang w:val="az-Latn-AZ"/>
        </w:rPr>
        <w:t xml:space="preserve"> sətrin müvafiq xanalarında aşağıdakı kimi yazılır:</w:t>
      </w:r>
    </w:p>
    <w:p w:rsidR="007756E1" w:rsidRDefault="00F47D67">
      <w:pPr>
        <w:pStyle w:val="ad"/>
        <w:tabs>
          <w:tab w:val="left" w:pos="3544"/>
        </w:tabs>
        <w:spacing w:line="360" w:lineRule="auto"/>
        <w:ind w:right="0"/>
        <w:rPr>
          <w:rFonts w:ascii="Arial" w:hAnsi="Arial" w:cs="Arial"/>
          <w:sz w:val="24"/>
          <w:szCs w:val="24"/>
          <w:lang w:val="ru-RU"/>
        </w:rPr>
      </w:pPr>
      <w:r>
        <w:rPr>
          <w:noProof/>
          <w:lang w:eastAsia="en-US"/>
        </w:rPr>
        <w:drawing>
          <wp:inline distT="0" distB="0" distL="0" distR="0" wp14:anchorId="16EA31A0" wp14:editId="317E9743">
            <wp:extent cx="5920740" cy="781050"/>
            <wp:effectExtent l="0" t="0" r="0" b="0"/>
            <wp:docPr id="18"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27"/>
                    <pic:cNvPicPr>
                      <a:picLocks noChangeAspect="1" noChangeArrowheads="1"/>
                    </pic:cNvPicPr>
                  </pic:nvPicPr>
                  <pic:blipFill>
                    <a:blip r:embed="rId22"/>
                    <a:stretch>
                      <a:fillRect/>
                    </a:stretch>
                  </pic:blipFill>
                  <pic:spPr bwMode="auto">
                    <a:xfrm>
                      <a:off x="0" y="0"/>
                      <a:ext cx="5920740" cy="781050"/>
                    </a:xfrm>
                    <a:prstGeom prst="rect">
                      <a:avLst/>
                    </a:prstGeom>
                  </pic:spPr>
                </pic:pic>
              </a:graphicData>
            </a:graphic>
          </wp:inline>
        </w:drawing>
      </w:r>
    </w:p>
    <w:p w:rsidR="007756E1" w:rsidRDefault="007756E1">
      <w:pPr>
        <w:pStyle w:val="ad"/>
        <w:tabs>
          <w:tab w:val="left" w:pos="3544"/>
        </w:tabs>
        <w:spacing w:line="360" w:lineRule="auto"/>
        <w:ind w:right="0"/>
        <w:jc w:val="both"/>
        <w:rPr>
          <w:rFonts w:ascii="Arial" w:hAnsi="Arial" w:cs="Arial"/>
          <w:b/>
          <w:sz w:val="24"/>
          <w:szCs w:val="24"/>
          <w:lang w:val="ru-RU"/>
        </w:rPr>
      </w:pPr>
    </w:p>
    <w:p w:rsidR="007756E1" w:rsidRDefault="00F47D67">
      <w:pPr>
        <w:pStyle w:val="ad"/>
        <w:tabs>
          <w:tab w:val="left" w:pos="3544"/>
        </w:tabs>
        <w:spacing w:line="360" w:lineRule="auto"/>
        <w:ind w:right="0" w:firstLine="567"/>
        <w:jc w:val="both"/>
        <w:rPr>
          <w:rFonts w:ascii="Arial" w:hAnsi="Arial" w:cs="Arial"/>
          <w:sz w:val="24"/>
          <w:szCs w:val="24"/>
          <w:lang w:val="az-Latn-AZ"/>
        </w:rPr>
      </w:pPr>
      <w:r>
        <w:rPr>
          <w:rFonts w:ascii="Arial" w:hAnsi="Arial" w:cs="Arial"/>
          <w:b/>
          <w:sz w:val="24"/>
          <w:szCs w:val="24"/>
          <w:lang w:val="az-Latn-AZ"/>
        </w:rPr>
        <w:t>817 kod</w:t>
      </w:r>
      <w:r>
        <w:rPr>
          <w:rFonts w:ascii="Arial" w:hAnsi="Arial" w:cs="Arial"/>
          <w:sz w:val="24"/>
          <w:szCs w:val="24"/>
          <w:lang w:val="az-Latn-AZ"/>
        </w:rPr>
        <w:t>lu “</w:t>
      </w:r>
      <w:r>
        <w:rPr>
          <w:rFonts w:ascii="Arial" w:hAnsi="Arial" w:cs="Arial"/>
          <w:b/>
          <w:sz w:val="24"/>
          <w:szCs w:val="24"/>
          <w:lang w:val="az-Latn-AZ"/>
        </w:rPr>
        <w:t>İdman mərc oyunlarının satıcısı tərəfindən idman mərc oyunlarının operatorunun ona verdiyi haqqın (mükafatın) və hesablanmış verginin məbləği</w:t>
      </w:r>
      <w:r>
        <w:rPr>
          <w:rFonts w:ascii="Arial" w:hAnsi="Arial" w:cs="Arial"/>
          <w:bCs/>
          <w:sz w:val="24"/>
          <w:szCs w:val="24"/>
          <w:lang w:val="az-Latn-AZ"/>
        </w:rPr>
        <w:t>” adlı</w:t>
      </w:r>
      <w:r>
        <w:rPr>
          <w:rFonts w:ascii="Arial" w:hAnsi="Arial" w:cs="Arial"/>
          <w:b/>
          <w:bCs/>
          <w:sz w:val="24"/>
          <w:szCs w:val="24"/>
          <w:lang w:val="az-Latn-AZ"/>
        </w:rPr>
        <w:t xml:space="preserve"> </w:t>
      </w:r>
      <w:r>
        <w:rPr>
          <w:rFonts w:ascii="Arial" w:hAnsi="Arial" w:cs="Arial"/>
          <w:bCs/>
          <w:sz w:val="24"/>
          <w:szCs w:val="24"/>
          <w:lang w:val="az-Latn-AZ"/>
        </w:rPr>
        <w:t>sətrin “</w:t>
      </w:r>
      <w:r>
        <w:rPr>
          <w:rFonts w:ascii="Arial" w:hAnsi="Arial" w:cs="Arial"/>
          <w:b/>
          <w:bCs/>
          <w:sz w:val="24"/>
          <w:szCs w:val="24"/>
          <w:lang w:val="az-Latn-AZ"/>
        </w:rPr>
        <w:t>Əməliyyatların məbləği, manatla</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idman mərc oyunları operatorunun mərc oyunları satıcısına verdiyi haqqın (mükafatın) məbləği, “</w:t>
      </w:r>
      <w:r>
        <w:rPr>
          <w:rFonts w:ascii="Arial" w:hAnsi="Arial" w:cs="Arial"/>
          <w:b/>
          <w:sz w:val="24"/>
          <w:szCs w:val="24"/>
          <w:lang w:val="az-Latn-AZ"/>
        </w:rPr>
        <w:t>Verginin dərəcəsi, faizlə</w:t>
      </w:r>
      <w:r>
        <w:rPr>
          <w:rFonts w:ascii="Arial" w:hAnsi="Arial" w:cs="Arial"/>
          <w:sz w:val="24"/>
          <w:szCs w:val="24"/>
          <w:lang w:val="az-Latn-AZ"/>
        </w:rPr>
        <w:t>”</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B3</w:t>
      </w:r>
      <w:r>
        <w:rPr>
          <w:rFonts w:ascii="Arial" w:hAnsi="Arial" w:cs="Arial"/>
          <w:sz w:val="24"/>
          <w:szCs w:val="24"/>
          <w:lang w:val="az-Latn-AZ"/>
        </w:rPr>
        <w:t xml:space="preserve"> xanalarında idman mərc oyunları satıcıları üçün müəyyən edilmiş vergi dərəcəsi faizlə, “</w:t>
      </w:r>
      <w:r>
        <w:rPr>
          <w:rFonts w:ascii="Arial" w:hAnsi="Arial" w:cs="Arial"/>
          <w:b/>
          <w:sz w:val="24"/>
          <w:szCs w:val="24"/>
          <w:lang w:val="az-Latn-AZ"/>
        </w:rPr>
        <w:t>Hesablanmış verginin məbləği, manatla</w:t>
      </w:r>
      <w:r>
        <w:rPr>
          <w:rFonts w:ascii="Arial" w:hAnsi="Arial" w:cs="Arial"/>
          <w:bCs/>
          <w:sz w:val="24"/>
          <w:szCs w:val="24"/>
          <w:lang w:val="az-Latn-AZ"/>
        </w:rPr>
        <w:t xml:space="preserve">” sütunun </w:t>
      </w:r>
      <w:r>
        <w:rPr>
          <w:rFonts w:ascii="Arial" w:hAnsi="Arial" w:cs="Arial"/>
          <w:sz w:val="24"/>
          <w:szCs w:val="24"/>
          <w:bdr w:val="single" w:sz="4" w:space="0" w:color="000000"/>
          <w:lang w:val="az-Latn-AZ"/>
        </w:rPr>
        <w:t>B2</w:t>
      </w:r>
      <w:r>
        <w:rPr>
          <w:rFonts w:ascii="Arial" w:hAnsi="Arial" w:cs="Arial"/>
          <w:sz w:val="24"/>
          <w:szCs w:val="24"/>
          <w:lang w:val="az-Latn-AZ"/>
        </w:rPr>
        <w:t xml:space="preserve"> xanalarında isə Bəyannamənin </w:t>
      </w:r>
      <w:r>
        <w:rPr>
          <w:rFonts w:ascii="Arial" w:hAnsi="Arial" w:cs="Arial"/>
          <w:b/>
          <w:bCs/>
          <w:sz w:val="24"/>
          <w:szCs w:val="24"/>
          <w:lang w:val="az-Latn-AZ"/>
        </w:rPr>
        <w:t>817 kod</w:t>
      </w:r>
      <w:r>
        <w:rPr>
          <w:rFonts w:ascii="Arial" w:hAnsi="Arial" w:cs="Arial"/>
          <w:bCs/>
          <w:sz w:val="24"/>
          <w:szCs w:val="24"/>
          <w:lang w:val="az-Latn-AZ"/>
        </w:rPr>
        <w:t>lu</w:t>
      </w:r>
      <w:r>
        <w:rPr>
          <w:rFonts w:ascii="Arial" w:hAnsi="Arial" w:cs="Arial"/>
          <w:b/>
          <w:bCs/>
          <w:sz w:val="24"/>
          <w:szCs w:val="24"/>
          <w:lang w:val="az-Latn-AZ"/>
        </w:rPr>
        <w:t xml:space="preserve"> </w:t>
      </w:r>
      <w:r>
        <w:rPr>
          <w:rFonts w:ascii="Arial" w:hAnsi="Arial" w:cs="Arial"/>
          <w:sz w:val="24"/>
          <w:szCs w:val="24"/>
          <w:lang w:val="az-Latn-AZ"/>
        </w:rPr>
        <w:t xml:space="preserve">sətrinin </w:t>
      </w:r>
      <w:r>
        <w:rPr>
          <w:rFonts w:ascii="Arial" w:hAnsi="Arial" w:cs="Arial"/>
          <w:sz w:val="24"/>
          <w:szCs w:val="24"/>
          <w:bdr w:val="single" w:sz="4" w:space="0" w:color="000000"/>
          <w:lang w:val="az-Latn-AZ"/>
        </w:rPr>
        <w:t>B1</w:t>
      </w:r>
      <w:r>
        <w:rPr>
          <w:rFonts w:ascii="Arial" w:hAnsi="Arial" w:cs="Arial"/>
          <w:sz w:val="24"/>
          <w:szCs w:val="24"/>
          <w:lang w:val="az-Latn-AZ"/>
        </w:rPr>
        <w:t xml:space="preserve"> xanasındakı məbləği həmin sətrin </w:t>
      </w:r>
      <w:r>
        <w:rPr>
          <w:rFonts w:ascii="Arial" w:hAnsi="Arial" w:cs="Arial"/>
          <w:sz w:val="24"/>
          <w:szCs w:val="24"/>
          <w:bdr w:val="single" w:sz="4" w:space="0" w:color="000000"/>
          <w:lang w:val="az-Latn-AZ"/>
        </w:rPr>
        <w:t>B3</w:t>
      </w:r>
      <w:r>
        <w:rPr>
          <w:rFonts w:ascii="Arial" w:hAnsi="Arial" w:cs="Arial"/>
          <w:sz w:val="24"/>
          <w:szCs w:val="24"/>
          <w:lang w:val="az-Latn-AZ"/>
        </w:rPr>
        <w:t xml:space="preserve"> xanasındakı verginin dərəcəsinə vurulmaqla </w:t>
      </w:r>
      <w:r>
        <w:rPr>
          <w:rFonts w:ascii="Arial" w:hAnsi="Arial" w:cs="Arial"/>
          <w:b/>
          <w:sz w:val="24"/>
          <w:szCs w:val="24"/>
          <w:lang w:val="az-Latn-AZ"/>
        </w:rPr>
        <w:t>manatla</w:t>
      </w:r>
      <w:r>
        <w:rPr>
          <w:rFonts w:ascii="Arial" w:hAnsi="Arial" w:cs="Arial"/>
          <w:sz w:val="24"/>
          <w:szCs w:val="24"/>
          <w:lang w:val="az-Latn-AZ"/>
        </w:rPr>
        <w:t xml:space="preserve"> hesablanaraq</w:t>
      </w:r>
      <w:r>
        <w:rPr>
          <w:rFonts w:ascii="Arial" w:hAnsi="Arial" w:cs="Arial"/>
          <w:bCs/>
          <w:sz w:val="24"/>
          <w:szCs w:val="24"/>
          <w:lang w:val="az-Latn-AZ"/>
        </w:rPr>
        <w:t xml:space="preserve"> </w:t>
      </w:r>
      <w:r>
        <w:rPr>
          <w:rFonts w:ascii="Arial" w:hAnsi="Arial" w:cs="Arial"/>
          <w:sz w:val="24"/>
          <w:szCs w:val="24"/>
          <w:lang w:val="az-Latn-AZ"/>
        </w:rPr>
        <w:t>yazılır.</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b/>
          <w:bCs/>
          <w:i/>
          <w:sz w:val="24"/>
          <w:szCs w:val="24"/>
          <w:lang w:val="az-Latn-AZ"/>
        </w:rPr>
        <w:t>Misal:</w:t>
      </w:r>
      <w:r>
        <w:rPr>
          <w:rFonts w:ascii="Arial" w:hAnsi="Arial" w:cs="Arial"/>
          <w:i/>
          <w:sz w:val="24"/>
          <w:szCs w:val="24"/>
          <w:lang w:val="az-Latn-AZ"/>
        </w:rPr>
        <w:t xml:space="preserve"> Mərc oyunları satıcısı olan fiziki şəxs - Hüseynov Nazimə mərc oyunları Operatoru tərəfindən </w:t>
      </w:r>
      <w:r w:rsidR="00C377AC">
        <w:rPr>
          <w:rFonts w:ascii="Arial" w:hAnsi="Arial" w:cs="Arial"/>
          <w:b/>
          <w:i/>
          <w:sz w:val="24"/>
          <w:szCs w:val="24"/>
          <w:lang w:val="az-Latn-AZ"/>
        </w:rPr>
        <w:t>2024</w:t>
      </w:r>
      <w:r>
        <w:rPr>
          <w:rFonts w:ascii="Arial" w:hAnsi="Arial" w:cs="Arial"/>
          <w:b/>
          <w:i/>
          <w:sz w:val="24"/>
          <w:szCs w:val="24"/>
          <w:lang w:val="az-Latn-AZ"/>
        </w:rPr>
        <w:t>-cü</w:t>
      </w:r>
      <w:r>
        <w:rPr>
          <w:rFonts w:ascii="Arial" w:hAnsi="Arial" w:cs="Arial"/>
          <w:i/>
          <w:sz w:val="24"/>
          <w:szCs w:val="24"/>
          <w:lang w:val="az-Latn-AZ"/>
        </w:rPr>
        <w:t xml:space="preserve"> ilin </w:t>
      </w:r>
      <w:r>
        <w:rPr>
          <w:rFonts w:ascii="Arial" w:hAnsi="Arial" w:cs="Arial"/>
          <w:b/>
          <w:i/>
          <w:sz w:val="24"/>
          <w:szCs w:val="24"/>
          <w:lang w:val="az-Latn-AZ"/>
        </w:rPr>
        <w:t>1-ci rübü</w:t>
      </w:r>
      <w:r>
        <w:rPr>
          <w:rFonts w:ascii="Arial" w:hAnsi="Arial" w:cs="Arial"/>
          <w:i/>
          <w:sz w:val="24"/>
          <w:szCs w:val="24"/>
          <w:lang w:val="az-Latn-AZ"/>
        </w:rPr>
        <w:t xml:space="preserve"> üzrə verilmiş haqqın (mükafatın) məbləği </w:t>
      </w:r>
      <w:r>
        <w:rPr>
          <w:rFonts w:ascii="Arial" w:hAnsi="Arial" w:cs="Arial"/>
          <w:b/>
          <w:i/>
          <w:sz w:val="24"/>
          <w:szCs w:val="24"/>
          <w:lang w:val="az-Latn-AZ"/>
        </w:rPr>
        <w:t>12.500,0 manat</w:t>
      </w:r>
      <w:r>
        <w:rPr>
          <w:rFonts w:ascii="Arial" w:hAnsi="Arial" w:cs="Arial"/>
          <w:i/>
          <w:sz w:val="24"/>
          <w:szCs w:val="24"/>
          <w:lang w:val="az-Latn-AZ"/>
        </w:rPr>
        <w:t xml:space="preserve"> olmuşdur.</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sz w:val="24"/>
          <w:szCs w:val="24"/>
          <w:lang w:val="az-Latn-AZ"/>
        </w:rPr>
        <w:t xml:space="preserve">Bu halda qeyd olunan vəsaitin məbləğinə 4 faiz vergi dərəcəsi tətbiq edilməklə hesablanmış </w:t>
      </w:r>
      <w:r>
        <w:rPr>
          <w:rFonts w:ascii="Arial" w:hAnsi="Arial" w:cs="Arial"/>
          <w:b/>
          <w:sz w:val="24"/>
          <w:szCs w:val="24"/>
          <w:lang w:val="az-Latn-AZ"/>
        </w:rPr>
        <w:t>(12.500,0×4%=500,0)</w:t>
      </w:r>
      <w:r>
        <w:rPr>
          <w:rFonts w:ascii="Arial" w:hAnsi="Arial" w:cs="Arial"/>
          <w:sz w:val="24"/>
          <w:szCs w:val="24"/>
          <w:lang w:val="az-Latn-AZ"/>
        </w:rPr>
        <w:t xml:space="preserve"> </w:t>
      </w:r>
      <w:r>
        <w:rPr>
          <w:rFonts w:ascii="Arial" w:hAnsi="Arial" w:cs="Arial"/>
          <w:b/>
          <w:sz w:val="24"/>
          <w:szCs w:val="24"/>
          <w:lang w:val="az-Latn-AZ"/>
        </w:rPr>
        <w:t>500,0 manat</w:t>
      </w:r>
      <w:r>
        <w:rPr>
          <w:rFonts w:ascii="Arial" w:hAnsi="Arial" w:cs="Arial"/>
          <w:sz w:val="24"/>
          <w:szCs w:val="24"/>
          <w:lang w:val="az-Latn-AZ"/>
        </w:rPr>
        <w:t xml:space="preserve"> verginin məbləği </w:t>
      </w:r>
      <w:r>
        <w:rPr>
          <w:rFonts w:ascii="Arial" w:hAnsi="Arial" w:cs="Arial"/>
          <w:b/>
          <w:sz w:val="24"/>
          <w:szCs w:val="24"/>
          <w:lang w:val="az-Latn-AZ"/>
        </w:rPr>
        <w:t>817 kodlu</w:t>
      </w:r>
      <w:r>
        <w:rPr>
          <w:rFonts w:ascii="Arial" w:hAnsi="Arial" w:cs="Arial"/>
          <w:sz w:val="24"/>
          <w:szCs w:val="24"/>
          <w:lang w:val="az-Latn-AZ"/>
        </w:rPr>
        <w:t xml:space="preserve"> sətrin müvafiq xanalarında aşağıdakı kimi yazılır:</w:t>
      </w:r>
    </w:p>
    <w:p w:rsidR="007756E1" w:rsidRDefault="00F47D67">
      <w:pPr>
        <w:pStyle w:val="ad"/>
        <w:tabs>
          <w:tab w:val="left" w:pos="3544"/>
        </w:tabs>
        <w:spacing w:line="360" w:lineRule="auto"/>
        <w:ind w:right="0"/>
        <w:rPr>
          <w:rFonts w:ascii="Arial" w:hAnsi="Arial" w:cs="Arial"/>
          <w:sz w:val="24"/>
          <w:szCs w:val="24"/>
          <w:lang w:val="az-Latn-AZ"/>
        </w:rPr>
      </w:pPr>
      <w:r>
        <w:rPr>
          <w:noProof/>
          <w:lang w:eastAsia="en-US"/>
        </w:rPr>
        <w:drawing>
          <wp:inline distT="0" distB="0" distL="0" distR="0" wp14:anchorId="7564F592" wp14:editId="3D2DD31B">
            <wp:extent cx="5943600" cy="699770"/>
            <wp:effectExtent l="0" t="0" r="0" b="0"/>
            <wp:docPr id="1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28"/>
                    <pic:cNvPicPr>
                      <a:picLocks noChangeAspect="1" noChangeArrowheads="1"/>
                    </pic:cNvPicPr>
                  </pic:nvPicPr>
                  <pic:blipFill>
                    <a:blip r:embed="rId23"/>
                    <a:stretch>
                      <a:fillRect/>
                    </a:stretch>
                  </pic:blipFill>
                  <pic:spPr bwMode="auto">
                    <a:xfrm>
                      <a:off x="0" y="0"/>
                      <a:ext cx="5943600" cy="699770"/>
                    </a:xfrm>
                    <a:prstGeom prst="rect">
                      <a:avLst/>
                    </a:prstGeom>
                  </pic:spPr>
                </pic:pic>
              </a:graphicData>
            </a:graphic>
          </wp:inline>
        </w:drawing>
      </w:r>
    </w:p>
    <w:p w:rsidR="007756E1" w:rsidRDefault="007756E1">
      <w:pPr>
        <w:pStyle w:val="ad"/>
        <w:tabs>
          <w:tab w:val="left" w:pos="3544"/>
        </w:tabs>
        <w:spacing w:line="360" w:lineRule="auto"/>
        <w:ind w:right="0"/>
        <w:rPr>
          <w:rFonts w:ascii="Arial" w:hAnsi="Arial" w:cs="Arial"/>
          <w:sz w:val="24"/>
          <w:szCs w:val="24"/>
          <w:lang w:val="az-Latn-AZ"/>
        </w:rPr>
      </w:pPr>
    </w:p>
    <w:p w:rsidR="007756E1" w:rsidRDefault="00F47D67">
      <w:pPr>
        <w:pStyle w:val="ad"/>
        <w:tabs>
          <w:tab w:val="left" w:pos="3544"/>
        </w:tabs>
        <w:spacing w:line="360" w:lineRule="auto"/>
        <w:ind w:right="0" w:firstLine="567"/>
        <w:jc w:val="both"/>
        <w:rPr>
          <w:rFonts w:ascii="Arial" w:hAnsi="Arial" w:cs="Arial"/>
          <w:sz w:val="24"/>
          <w:szCs w:val="24"/>
          <w:lang w:val="az-Latn-AZ"/>
        </w:rPr>
      </w:pPr>
      <w:r>
        <w:rPr>
          <w:rFonts w:ascii="Arial" w:hAnsi="Arial" w:cs="Arial"/>
          <w:b/>
          <w:sz w:val="24"/>
          <w:szCs w:val="24"/>
          <w:lang w:val="az-Latn-AZ"/>
        </w:rPr>
        <w:t>818 kod</w:t>
      </w:r>
      <w:r>
        <w:rPr>
          <w:rFonts w:ascii="Arial" w:hAnsi="Arial" w:cs="Arial"/>
          <w:sz w:val="24"/>
          <w:szCs w:val="24"/>
          <w:lang w:val="az-Latn-AZ"/>
        </w:rPr>
        <w:t>lu “</w:t>
      </w:r>
      <w:r>
        <w:rPr>
          <w:rFonts w:ascii="Arial" w:hAnsi="Arial" w:cs="Arial"/>
          <w:b/>
          <w:sz w:val="24"/>
          <w:szCs w:val="24"/>
          <w:lang w:val="az-Latn-AZ"/>
        </w:rPr>
        <w:t>Lotereya təşkilatçısı tərəfindən lotereya biletlərinin satışından əldə edilmiş  vəsaitin və hesablanmış verginin məbləği</w:t>
      </w:r>
      <w:r>
        <w:rPr>
          <w:rFonts w:ascii="Arial" w:hAnsi="Arial" w:cs="Arial"/>
          <w:sz w:val="24"/>
          <w:szCs w:val="24"/>
          <w:lang w:val="az-Latn-AZ"/>
        </w:rPr>
        <w:t>”</w:t>
      </w:r>
      <w:r>
        <w:rPr>
          <w:rFonts w:ascii="Arial" w:hAnsi="Arial" w:cs="Arial"/>
          <w:bCs/>
          <w:sz w:val="24"/>
          <w:szCs w:val="24"/>
          <w:lang w:val="az-Latn-AZ"/>
        </w:rPr>
        <w:t xml:space="preserve"> adlı sətrin “</w:t>
      </w:r>
      <w:r>
        <w:rPr>
          <w:rFonts w:ascii="Arial" w:hAnsi="Arial" w:cs="Arial"/>
          <w:b/>
          <w:bCs/>
          <w:sz w:val="24"/>
          <w:szCs w:val="24"/>
          <w:lang w:val="az-Latn-AZ"/>
        </w:rPr>
        <w:t xml:space="preserve">Əməliyyatların məbləği, </w:t>
      </w:r>
      <w:r>
        <w:rPr>
          <w:rFonts w:ascii="Arial" w:hAnsi="Arial" w:cs="Arial"/>
          <w:b/>
          <w:bCs/>
          <w:sz w:val="24"/>
          <w:szCs w:val="24"/>
          <w:lang w:val="az-Latn-AZ"/>
        </w:rPr>
        <w:lastRenderedPageBreak/>
        <w:t>manatla</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w:t>
      </w:r>
      <w:r>
        <w:rPr>
          <w:rFonts w:ascii="Arial" w:hAnsi="Arial" w:cs="Arial"/>
          <w:sz w:val="24"/>
          <w:szCs w:val="24"/>
          <w:shd w:val="clear" w:color="auto" w:fill="FFFFFF"/>
          <w:lang w:val="az-Latn-AZ"/>
        </w:rPr>
        <w:t xml:space="preserve">lotereya təşkilatçısı tərəfindən lotereya biletlərinin satışından əldə edilmiş </w:t>
      </w:r>
      <w:r>
        <w:rPr>
          <w:rFonts w:ascii="Arial" w:hAnsi="Arial" w:cs="Arial"/>
          <w:sz w:val="24"/>
          <w:szCs w:val="24"/>
          <w:lang w:val="az-Latn-AZ"/>
        </w:rPr>
        <w:t>vəsaitin məbləği, “</w:t>
      </w:r>
      <w:r>
        <w:rPr>
          <w:rFonts w:ascii="Arial" w:hAnsi="Arial" w:cs="Arial"/>
          <w:b/>
          <w:sz w:val="24"/>
          <w:szCs w:val="24"/>
          <w:lang w:val="az-Latn-AZ"/>
        </w:rPr>
        <w:t>Verginin dərəcəsi, faizlə</w:t>
      </w:r>
      <w:r>
        <w:rPr>
          <w:rFonts w:ascii="Arial" w:hAnsi="Arial" w:cs="Arial"/>
          <w:sz w:val="24"/>
          <w:szCs w:val="24"/>
          <w:lang w:val="az-Latn-AZ"/>
        </w:rPr>
        <w:t>”</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B3</w:t>
      </w:r>
      <w:r>
        <w:rPr>
          <w:rFonts w:ascii="Arial" w:hAnsi="Arial" w:cs="Arial"/>
          <w:sz w:val="24"/>
          <w:szCs w:val="24"/>
          <w:lang w:val="az-Latn-AZ"/>
        </w:rPr>
        <w:t xml:space="preserve"> xanalarında </w:t>
      </w:r>
      <w:r>
        <w:rPr>
          <w:rFonts w:ascii="Arial" w:hAnsi="Arial" w:cs="Arial"/>
          <w:sz w:val="24"/>
          <w:szCs w:val="24"/>
          <w:shd w:val="clear" w:color="auto" w:fill="FFFFFF"/>
          <w:lang w:val="az-Latn-AZ"/>
        </w:rPr>
        <w:t xml:space="preserve">lotereya təşkilatçısı tərəfindən lotereya biletlərinin satışından əldə edilmiş vəsaitdən (6 faiz) </w:t>
      </w:r>
      <w:r>
        <w:rPr>
          <w:rFonts w:ascii="Arial" w:hAnsi="Arial" w:cs="Arial"/>
          <w:sz w:val="24"/>
          <w:szCs w:val="24"/>
          <w:lang w:val="az-Latn-AZ"/>
        </w:rPr>
        <w:t>müəyyən edilmiş vergi dərəcəsi faizlə, “</w:t>
      </w:r>
      <w:r>
        <w:rPr>
          <w:rFonts w:ascii="Arial" w:hAnsi="Arial" w:cs="Arial"/>
          <w:b/>
          <w:sz w:val="24"/>
          <w:szCs w:val="24"/>
          <w:lang w:val="az-Latn-AZ"/>
        </w:rPr>
        <w:t>Hesablanmış verginin məbləği, manatla</w:t>
      </w:r>
      <w:r>
        <w:rPr>
          <w:rFonts w:ascii="Arial" w:hAnsi="Arial" w:cs="Arial"/>
          <w:sz w:val="24"/>
          <w:szCs w:val="24"/>
          <w:lang w:val="az-Latn-AZ"/>
        </w:rPr>
        <w:t>”</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B2</w:t>
      </w:r>
      <w:r>
        <w:rPr>
          <w:rFonts w:ascii="Arial" w:hAnsi="Arial" w:cs="Arial"/>
          <w:sz w:val="24"/>
          <w:szCs w:val="24"/>
          <w:lang w:val="az-Latn-AZ"/>
        </w:rPr>
        <w:t xml:space="preserve"> xanalarında isə bəyannamənin </w:t>
      </w:r>
      <w:r>
        <w:rPr>
          <w:rFonts w:ascii="Arial" w:hAnsi="Arial" w:cs="Arial"/>
          <w:b/>
          <w:bCs/>
          <w:sz w:val="24"/>
          <w:szCs w:val="24"/>
          <w:lang w:val="az-Latn-AZ"/>
        </w:rPr>
        <w:t>818 kod</w:t>
      </w:r>
      <w:r>
        <w:rPr>
          <w:rFonts w:ascii="Arial" w:hAnsi="Arial" w:cs="Arial"/>
          <w:bCs/>
          <w:sz w:val="24"/>
          <w:szCs w:val="24"/>
          <w:lang w:val="az-Latn-AZ"/>
        </w:rPr>
        <w:t xml:space="preserve">lu </w:t>
      </w:r>
      <w:r>
        <w:rPr>
          <w:rFonts w:ascii="Arial" w:hAnsi="Arial" w:cs="Arial"/>
          <w:sz w:val="24"/>
          <w:szCs w:val="24"/>
          <w:lang w:val="az-Latn-AZ"/>
        </w:rPr>
        <w:t xml:space="preserve">sətrinin </w:t>
      </w:r>
      <w:r>
        <w:rPr>
          <w:rFonts w:ascii="Arial" w:hAnsi="Arial" w:cs="Arial"/>
          <w:sz w:val="24"/>
          <w:szCs w:val="24"/>
          <w:bdr w:val="single" w:sz="4" w:space="0" w:color="000000"/>
          <w:lang w:val="az-Latn-AZ"/>
        </w:rPr>
        <w:t>B1</w:t>
      </w:r>
      <w:r>
        <w:rPr>
          <w:rFonts w:ascii="Arial" w:hAnsi="Arial" w:cs="Arial"/>
          <w:sz w:val="24"/>
          <w:szCs w:val="24"/>
          <w:lang w:val="az-Latn-AZ"/>
        </w:rPr>
        <w:t xml:space="preserve"> xanasındakı məbləği həmin sətrin </w:t>
      </w:r>
      <w:r>
        <w:rPr>
          <w:rFonts w:ascii="Arial" w:hAnsi="Arial" w:cs="Arial"/>
          <w:sz w:val="24"/>
          <w:szCs w:val="24"/>
          <w:bdr w:val="single" w:sz="4" w:space="0" w:color="000000"/>
          <w:lang w:val="az-Latn-AZ"/>
        </w:rPr>
        <w:t>B3</w:t>
      </w:r>
      <w:r>
        <w:rPr>
          <w:rFonts w:ascii="Arial" w:hAnsi="Arial" w:cs="Arial"/>
          <w:sz w:val="24"/>
          <w:szCs w:val="24"/>
          <w:lang w:val="az-Latn-AZ"/>
        </w:rPr>
        <w:t xml:space="preserve"> xanasındakı verginin dərəcəsinə vurmaqla </w:t>
      </w:r>
      <w:r>
        <w:rPr>
          <w:rFonts w:ascii="Arial" w:hAnsi="Arial" w:cs="Arial"/>
          <w:b/>
          <w:sz w:val="24"/>
          <w:szCs w:val="24"/>
          <w:lang w:val="az-Latn-AZ"/>
        </w:rPr>
        <w:t>manatla</w:t>
      </w:r>
      <w:r>
        <w:rPr>
          <w:rFonts w:ascii="Arial" w:hAnsi="Arial" w:cs="Arial"/>
          <w:sz w:val="24"/>
          <w:szCs w:val="24"/>
          <w:lang w:val="az-Latn-AZ"/>
        </w:rPr>
        <w:t xml:space="preserve"> hesablanaraq</w:t>
      </w:r>
      <w:r>
        <w:rPr>
          <w:rFonts w:ascii="Arial" w:hAnsi="Arial" w:cs="Arial"/>
          <w:bCs/>
          <w:sz w:val="24"/>
          <w:szCs w:val="24"/>
          <w:lang w:val="az-Latn-AZ"/>
        </w:rPr>
        <w:t xml:space="preserve"> </w:t>
      </w:r>
      <w:r>
        <w:rPr>
          <w:rFonts w:ascii="Arial" w:hAnsi="Arial" w:cs="Arial"/>
          <w:sz w:val="24"/>
          <w:szCs w:val="24"/>
          <w:lang w:val="az-Latn-AZ"/>
        </w:rPr>
        <w:t>yazılır.</w:t>
      </w:r>
    </w:p>
    <w:p w:rsidR="007756E1" w:rsidRDefault="00F47D67">
      <w:pPr>
        <w:pStyle w:val="ad"/>
        <w:tabs>
          <w:tab w:val="left" w:pos="3544"/>
        </w:tabs>
        <w:spacing w:line="360" w:lineRule="auto"/>
        <w:ind w:right="0" w:firstLine="567"/>
        <w:jc w:val="both"/>
        <w:rPr>
          <w:rFonts w:ascii="Arial" w:hAnsi="Arial" w:cs="Arial"/>
          <w:sz w:val="24"/>
          <w:szCs w:val="24"/>
          <w:lang w:val="az-Latn-AZ"/>
        </w:rPr>
      </w:pPr>
      <w:r>
        <w:rPr>
          <w:rFonts w:ascii="Arial" w:hAnsi="Arial" w:cs="Arial"/>
          <w:b/>
          <w:sz w:val="24"/>
          <w:szCs w:val="24"/>
          <w:lang w:val="az-Latn-AZ"/>
        </w:rPr>
        <w:t>819 kod</w:t>
      </w:r>
      <w:r>
        <w:rPr>
          <w:rFonts w:ascii="Arial" w:hAnsi="Arial" w:cs="Arial"/>
          <w:sz w:val="24"/>
          <w:szCs w:val="24"/>
          <w:lang w:val="az-Latn-AZ"/>
        </w:rPr>
        <w:t>lu “</w:t>
      </w:r>
      <w:r>
        <w:rPr>
          <w:rFonts w:ascii="Arial" w:hAnsi="Arial" w:cs="Arial"/>
          <w:b/>
          <w:sz w:val="24"/>
          <w:szCs w:val="24"/>
          <w:lang w:val="az-Latn-AZ"/>
        </w:rPr>
        <w:t>Lotereya biletlərinin satıcısı tərəfindən lotereya təşkilatçısının ona verdiyi haqqın (mükafatın) və hesablanmış verginin məbləği</w:t>
      </w:r>
      <w:r>
        <w:rPr>
          <w:rFonts w:ascii="Arial" w:hAnsi="Arial" w:cs="Arial"/>
          <w:sz w:val="24"/>
          <w:szCs w:val="24"/>
          <w:lang w:val="az-Latn-AZ"/>
        </w:rPr>
        <w:t>”</w:t>
      </w:r>
      <w:r>
        <w:rPr>
          <w:rFonts w:ascii="Arial" w:hAnsi="Arial" w:cs="Arial"/>
          <w:bCs/>
          <w:sz w:val="24"/>
          <w:szCs w:val="24"/>
          <w:lang w:val="az-Latn-AZ"/>
        </w:rPr>
        <w:t xml:space="preserve"> adlı sətrin “</w:t>
      </w:r>
      <w:r>
        <w:rPr>
          <w:rFonts w:ascii="Arial" w:hAnsi="Arial" w:cs="Arial"/>
          <w:b/>
          <w:bCs/>
          <w:sz w:val="24"/>
          <w:szCs w:val="24"/>
          <w:lang w:val="az-Latn-AZ"/>
        </w:rPr>
        <w:t>Əməliyyatların məbləği, manatla</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w:t>
      </w:r>
      <w:r>
        <w:rPr>
          <w:rFonts w:ascii="Arial" w:hAnsi="Arial" w:cs="Arial"/>
          <w:sz w:val="24"/>
          <w:szCs w:val="24"/>
          <w:shd w:val="clear" w:color="auto" w:fill="FFFFFF"/>
          <w:lang w:val="az-Latn-AZ"/>
        </w:rPr>
        <w:t xml:space="preserve">lotereya təşkilatçısının lotereya biletinin satıcısına verdiyi haqqın (mükafatın) </w:t>
      </w:r>
      <w:r>
        <w:rPr>
          <w:rFonts w:ascii="Arial" w:hAnsi="Arial" w:cs="Arial"/>
          <w:sz w:val="24"/>
          <w:szCs w:val="24"/>
          <w:lang w:val="az-Latn-AZ"/>
        </w:rPr>
        <w:t>məbləği, “</w:t>
      </w:r>
      <w:r>
        <w:rPr>
          <w:rFonts w:ascii="Arial" w:hAnsi="Arial" w:cs="Arial"/>
          <w:b/>
          <w:sz w:val="24"/>
          <w:szCs w:val="24"/>
          <w:lang w:val="az-Latn-AZ"/>
        </w:rPr>
        <w:t>Verginin dərəcəsi, faizlə</w:t>
      </w:r>
      <w:r>
        <w:rPr>
          <w:rFonts w:ascii="Arial" w:hAnsi="Arial" w:cs="Arial"/>
          <w:sz w:val="24"/>
          <w:szCs w:val="24"/>
          <w:lang w:val="az-Latn-AZ"/>
        </w:rPr>
        <w:t>”</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B3</w:t>
      </w:r>
      <w:r>
        <w:rPr>
          <w:rFonts w:ascii="Arial" w:hAnsi="Arial" w:cs="Arial"/>
          <w:sz w:val="24"/>
          <w:szCs w:val="24"/>
          <w:lang w:val="az-Latn-AZ"/>
        </w:rPr>
        <w:t xml:space="preserve"> xanalarında </w:t>
      </w:r>
      <w:r>
        <w:rPr>
          <w:rFonts w:ascii="Arial" w:hAnsi="Arial" w:cs="Arial"/>
          <w:sz w:val="24"/>
          <w:szCs w:val="24"/>
          <w:shd w:val="clear" w:color="auto" w:fill="FFFFFF"/>
          <w:lang w:val="az-Latn-AZ"/>
        </w:rPr>
        <w:t xml:space="preserve">lotereya biletlərinin satıcısı üçün isə lotereya təşkilatçısının ona verdiyi </w:t>
      </w:r>
      <w:proofErr w:type="spellStart"/>
      <w:r>
        <w:rPr>
          <w:rFonts w:ascii="Arial" w:hAnsi="Arial" w:cs="Arial"/>
          <w:sz w:val="24"/>
          <w:szCs w:val="24"/>
          <w:shd w:val="clear" w:color="auto" w:fill="FFFFFF"/>
          <w:lang w:val="az-Latn-AZ"/>
        </w:rPr>
        <w:t>haqqdan</w:t>
      </w:r>
      <w:proofErr w:type="spellEnd"/>
      <w:r>
        <w:rPr>
          <w:rFonts w:ascii="Arial" w:hAnsi="Arial" w:cs="Arial"/>
          <w:sz w:val="24"/>
          <w:szCs w:val="24"/>
          <w:shd w:val="clear" w:color="auto" w:fill="FFFFFF"/>
          <w:lang w:val="az-Latn-AZ"/>
        </w:rPr>
        <w:t xml:space="preserve"> (mükafatdan) (4 faiz) </w:t>
      </w:r>
      <w:r>
        <w:rPr>
          <w:rFonts w:ascii="Arial" w:hAnsi="Arial" w:cs="Arial"/>
          <w:sz w:val="24"/>
          <w:szCs w:val="24"/>
          <w:lang w:val="az-Latn-AZ"/>
        </w:rPr>
        <w:t>müəyyən edilmiş vergi dərəcəsi faizlə, “</w:t>
      </w:r>
      <w:r>
        <w:rPr>
          <w:rFonts w:ascii="Arial" w:hAnsi="Arial" w:cs="Arial"/>
          <w:b/>
          <w:sz w:val="24"/>
          <w:szCs w:val="24"/>
          <w:lang w:val="az-Latn-AZ"/>
        </w:rPr>
        <w:t>Hesablanmış verginin məbləği, manatla</w:t>
      </w:r>
      <w:r>
        <w:rPr>
          <w:rFonts w:ascii="Arial" w:hAnsi="Arial" w:cs="Arial"/>
          <w:sz w:val="24"/>
          <w:szCs w:val="24"/>
          <w:lang w:val="az-Latn-AZ"/>
        </w:rPr>
        <w:t>”</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B2</w:t>
      </w:r>
      <w:r>
        <w:rPr>
          <w:rFonts w:ascii="Arial" w:hAnsi="Arial" w:cs="Arial"/>
          <w:sz w:val="24"/>
          <w:szCs w:val="24"/>
          <w:lang w:val="az-Latn-AZ"/>
        </w:rPr>
        <w:t xml:space="preserve"> xanalarında isə bəyannamənin </w:t>
      </w:r>
      <w:r>
        <w:rPr>
          <w:rFonts w:ascii="Arial" w:hAnsi="Arial" w:cs="Arial"/>
          <w:b/>
          <w:bCs/>
          <w:sz w:val="24"/>
          <w:szCs w:val="24"/>
          <w:lang w:val="az-Latn-AZ"/>
        </w:rPr>
        <w:t>819 kod</w:t>
      </w:r>
      <w:r>
        <w:rPr>
          <w:rFonts w:ascii="Arial" w:hAnsi="Arial" w:cs="Arial"/>
          <w:bCs/>
          <w:sz w:val="24"/>
          <w:szCs w:val="24"/>
          <w:lang w:val="az-Latn-AZ"/>
        </w:rPr>
        <w:t xml:space="preserve">lu </w:t>
      </w:r>
      <w:r>
        <w:rPr>
          <w:rFonts w:ascii="Arial" w:hAnsi="Arial" w:cs="Arial"/>
          <w:sz w:val="24"/>
          <w:szCs w:val="24"/>
          <w:lang w:val="az-Latn-AZ"/>
        </w:rPr>
        <w:t xml:space="preserve">sətrinin </w:t>
      </w:r>
      <w:r>
        <w:rPr>
          <w:rFonts w:ascii="Arial" w:hAnsi="Arial" w:cs="Arial"/>
          <w:sz w:val="24"/>
          <w:szCs w:val="24"/>
          <w:bdr w:val="single" w:sz="4" w:space="0" w:color="000000"/>
          <w:lang w:val="az-Latn-AZ"/>
        </w:rPr>
        <w:t>B1</w:t>
      </w:r>
      <w:r>
        <w:rPr>
          <w:rFonts w:ascii="Arial" w:hAnsi="Arial" w:cs="Arial"/>
          <w:sz w:val="24"/>
          <w:szCs w:val="24"/>
          <w:lang w:val="az-Latn-AZ"/>
        </w:rPr>
        <w:t xml:space="preserve"> xanasındakı məbləği həmin sətrin </w:t>
      </w:r>
      <w:r>
        <w:rPr>
          <w:rFonts w:ascii="Arial" w:hAnsi="Arial" w:cs="Arial"/>
          <w:sz w:val="24"/>
          <w:szCs w:val="24"/>
          <w:bdr w:val="single" w:sz="4" w:space="0" w:color="000000"/>
          <w:lang w:val="az-Latn-AZ"/>
        </w:rPr>
        <w:t>B3</w:t>
      </w:r>
      <w:r>
        <w:rPr>
          <w:rFonts w:ascii="Arial" w:hAnsi="Arial" w:cs="Arial"/>
          <w:sz w:val="24"/>
          <w:szCs w:val="24"/>
          <w:lang w:val="az-Latn-AZ"/>
        </w:rPr>
        <w:t xml:space="preserve"> xanasındakı verginin dərəcəsinə vurmaqla </w:t>
      </w:r>
      <w:r>
        <w:rPr>
          <w:rFonts w:ascii="Arial" w:hAnsi="Arial" w:cs="Arial"/>
          <w:b/>
          <w:sz w:val="24"/>
          <w:szCs w:val="24"/>
          <w:lang w:val="az-Latn-AZ"/>
        </w:rPr>
        <w:t>manatla</w:t>
      </w:r>
      <w:r>
        <w:rPr>
          <w:rFonts w:ascii="Arial" w:hAnsi="Arial" w:cs="Arial"/>
          <w:sz w:val="24"/>
          <w:szCs w:val="24"/>
          <w:lang w:val="az-Latn-AZ"/>
        </w:rPr>
        <w:t xml:space="preserve"> hesablanaraq</w:t>
      </w:r>
      <w:r>
        <w:rPr>
          <w:rFonts w:ascii="Arial" w:hAnsi="Arial" w:cs="Arial"/>
          <w:bCs/>
          <w:sz w:val="24"/>
          <w:szCs w:val="24"/>
          <w:lang w:val="az-Latn-AZ"/>
        </w:rPr>
        <w:t xml:space="preserve"> </w:t>
      </w:r>
      <w:r>
        <w:rPr>
          <w:rFonts w:ascii="Arial" w:hAnsi="Arial" w:cs="Arial"/>
          <w:sz w:val="24"/>
          <w:szCs w:val="24"/>
          <w:lang w:val="az-Latn-AZ"/>
        </w:rPr>
        <w:t>yazılır.</w:t>
      </w:r>
    </w:p>
    <w:p w:rsidR="007756E1" w:rsidRDefault="007756E1">
      <w:pPr>
        <w:pStyle w:val="ad"/>
        <w:tabs>
          <w:tab w:val="left" w:pos="3544"/>
        </w:tabs>
        <w:spacing w:line="360" w:lineRule="auto"/>
        <w:ind w:right="0" w:firstLine="567"/>
        <w:jc w:val="both"/>
        <w:rPr>
          <w:rFonts w:ascii="Arial" w:hAnsi="Arial" w:cs="Arial"/>
          <w:sz w:val="24"/>
          <w:szCs w:val="24"/>
          <w:lang w:val="az-Latn-AZ"/>
        </w:rPr>
      </w:pPr>
    </w:p>
    <w:p w:rsidR="007756E1" w:rsidRDefault="00F47D67">
      <w:pPr>
        <w:spacing w:line="360" w:lineRule="auto"/>
        <w:jc w:val="center"/>
        <w:rPr>
          <w:rFonts w:ascii="Arial" w:hAnsi="Arial" w:cs="Arial"/>
          <w:b/>
          <w:sz w:val="24"/>
          <w:szCs w:val="24"/>
          <w:u w:val="single"/>
          <w:lang w:val="az-Latn-AZ"/>
        </w:rPr>
      </w:pPr>
      <w:r>
        <w:rPr>
          <w:rFonts w:ascii="Arial" w:hAnsi="Arial" w:cs="Arial"/>
          <w:b/>
          <w:sz w:val="24"/>
          <w:szCs w:val="24"/>
          <w:u w:val="single"/>
          <w:lang w:val="az-Latn-AZ"/>
        </w:rPr>
        <w:t>Bölmə 3. Daşınan və daşınmaz əmlak üçün ödənilən icarə haqqı üzrə ödəmə mənbəyində tutulan verginin hesablanması haqqında məlumat</w:t>
      </w:r>
    </w:p>
    <w:p w:rsidR="007756E1" w:rsidRDefault="007756E1">
      <w:pPr>
        <w:spacing w:line="360" w:lineRule="auto"/>
        <w:ind w:firstLine="567"/>
        <w:jc w:val="both"/>
        <w:rPr>
          <w:rFonts w:ascii="Arial" w:hAnsi="Arial" w:cs="Arial"/>
          <w:b/>
          <w:sz w:val="24"/>
          <w:szCs w:val="24"/>
          <w:lang w:val="az-Latn-AZ"/>
        </w:rPr>
      </w:pPr>
    </w:p>
    <w:p w:rsidR="007756E1" w:rsidRDefault="00F47D67">
      <w:pPr>
        <w:spacing w:line="360" w:lineRule="auto"/>
        <w:ind w:firstLine="567"/>
        <w:jc w:val="both"/>
        <w:rPr>
          <w:rFonts w:ascii="Arial" w:hAnsi="Arial" w:cs="Arial"/>
          <w:sz w:val="24"/>
          <w:szCs w:val="24"/>
          <w:lang w:val="az-Latn-AZ"/>
        </w:rPr>
      </w:pPr>
      <w:r>
        <w:rPr>
          <w:rFonts w:ascii="Arial" w:hAnsi="Arial" w:cs="Arial"/>
          <w:sz w:val="24"/>
          <w:szCs w:val="24"/>
          <w:lang w:val="az-Latn-AZ"/>
        </w:rPr>
        <w:t>Bəyannamənin “</w:t>
      </w:r>
      <w:r>
        <w:rPr>
          <w:rFonts w:ascii="Arial" w:hAnsi="Arial" w:cs="Arial"/>
          <w:b/>
          <w:sz w:val="24"/>
          <w:szCs w:val="24"/>
          <w:lang w:val="az-Latn-AZ"/>
        </w:rPr>
        <w:t>Daşınan və daşınmaz əmlak üçün ödənilən icarə haqqı üzrə ödəmə mənbəyində tutulan verginin hesablanması haqqında məlumat</w:t>
      </w:r>
      <w:r>
        <w:rPr>
          <w:rFonts w:ascii="Arial" w:hAnsi="Arial" w:cs="Arial"/>
          <w:sz w:val="24"/>
          <w:szCs w:val="24"/>
          <w:lang w:val="az-Latn-AZ"/>
        </w:rPr>
        <w:t xml:space="preserve">” adlanan </w:t>
      </w:r>
      <w:r>
        <w:rPr>
          <w:rFonts w:ascii="Arial" w:hAnsi="Arial" w:cs="Arial"/>
          <w:b/>
          <w:sz w:val="24"/>
          <w:szCs w:val="24"/>
          <w:lang w:val="az-Latn-AZ"/>
        </w:rPr>
        <w:t>3-cü bölməsi</w:t>
      </w:r>
      <w:r>
        <w:rPr>
          <w:rFonts w:ascii="Arial" w:hAnsi="Arial" w:cs="Arial"/>
          <w:sz w:val="24"/>
          <w:szCs w:val="24"/>
          <w:lang w:val="az-Latn-AZ"/>
        </w:rPr>
        <w:t xml:space="preserve"> hesabat dövründə daşınan və daşınmaz əmlak üçün ödənilən icarə haqqı üzrə ödəmə mənbəyində </w:t>
      </w:r>
      <w:proofErr w:type="spellStart"/>
      <w:r>
        <w:rPr>
          <w:rFonts w:ascii="Arial" w:hAnsi="Arial" w:cs="Arial"/>
          <w:sz w:val="24"/>
          <w:szCs w:val="24"/>
          <w:lang w:val="az-Latn-AZ"/>
        </w:rPr>
        <w:t>vergitutma</w:t>
      </w:r>
      <w:proofErr w:type="spellEnd"/>
      <w:r>
        <w:rPr>
          <w:rFonts w:ascii="Arial" w:hAnsi="Arial" w:cs="Arial"/>
          <w:sz w:val="24"/>
          <w:szCs w:val="24"/>
          <w:lang w:val="az-Latn-AZ"/>
        </w:rPr>
        <w:t xml:space="preserve"> öhdəliyi yaranan </w:t>
      </w:r>
      <w:proofErr w:type="spellStart"/>
      <w:r>
        <w:rPr>
          <w:rFonts w:ascii="Arial" w:hAnsi="Arial" w:cs="Arial"/>
          <w:sz w:val="24"/>
          <w:szCs w:val="24"/>
          <w:lang w:val="az-Latn-AZ"/>
        </w:rPr>
        <w:t>sadələşdirilmiş</w:t>
      </w:r>
      <w:proofErr w:type="spellEnd"/>
      <w:r>
        <w:rPr>
          <w:rFonts w:ascii="Arial" w:hAnsi="Arial" w:cs="Arial"/>
          <w:sz w:val="24"/>
          <w:szCs w:val="24"/>
          <w:lang w:val="az-Latn-AZ"/>
        </w:rPr>
        <w:t xml:space="preserve"> verginin </w:t>
      </w:r>
      <w:proofErr w:type="spellStart"/>
      <w:r>
        <w:rPr>
          <w:rFonts w:ascii="Arial" w:hAnsi="Arial" w:cs="Arial"/>
          <w:sz w:val="24"/>
          <w:szCs w:val="24"/>
          <w:lang w:val="az-Latn-AZ"/>
        </w:rPr>
        <w:t>ödəyiciləri</w:t>
      </w:r>
      <w:proofErr w:type="spellEnd"/>
      <w:r>
        <w:rPr>
          <w:rFonts w:ascii="Arial" w:hAnsi="Arial" w:cs="Arial"/>
          <w:sz w:val="24"/>
          <w:szCs w:val="24"/>
          <w:lang w:val="az-Latn-AZ"/>
        </w:rPr>
        <w:t xml:space="preserve"> tərəfindən tərtib edilir.</w:t>
      </w:r>
    </w:p>
    <w:p w:rsidR="007756E1" w:rsidRDefault="00F47D67">
      <w:pPr>
        <w:spacing w:line="360" w:lineRule="auto"/>
        <w:ind w:firstLine="567"/>
        <w:jc w:val="both"/>
        <w:rPr>
          <w:rFonts w:ascii="Arial" w:hAnsi="Arial" w:cs="Arial"/>
          <w:sz w:val="24"/>
          <w:szCs w:val="24"/>
          <w:lang w:val="az-Latn-AZ"/>
        </w:rPr>
      </w:pPr>
      <w:r>
        <w:rPr>
          <w:rFonts w:ascii="Arial" w:hAnsi="Arial" w:cs="Arial"/>
          <w:sz w:val="24"/>
          <w:szCs w:val="24"/>
          <w:lang w:val="az-Latn-AZ"/>
        </w:rPr>
        <w:t xml:space="preserve">Hesabat dövrü üzrə vergi </w:t>
      </w:r>
      <w:proofErr w:type="spellStart"/>
      <w:r>
        <w:rPr>
          <w:rFonts w:ascii="Arial" w:hAnsi="Arial" w:cs="Arial"/>
          <w:sz w:val="24"/>
          <w:szCs w:val="24"/>
          <w:lang w:val="az-Latn-AZ"/>
        </w:rPr>
        <w:t>ödəyicisinin</w:t>
      </w:r>
      <w:proofErr w:type="spellEnd"/>
      <w:r>
        <w:rPr>
          <w:rFonts w:ascii="Arial" w:hAnsi="Arial" w:cs="Arial"/>
          <w:sz w:val="24"/>
          <w:szCs w:val="24"/>
          <w:lang w:val="az-Latn-AZ"/>
        </w:rPr>
        <w:t xml:space="preserve"> ödəmə mənbəyində tutulan vergilər üzrə daşınan və daşınmaz əmlak üçün ödənilən icarə haqqından başqa digər öhdəliyi yaranarsa, bu halda bəyannamənin bu bölməsi </w:t>
      </w:r>
      <w:proofErr w:type="spellStart"/>
      <w:r>
        <w:rPr>
          <w:rFonts w:ascii="Arial" w:hAnsi="Arial" w:cs="Arial"/>
          <w:sz w:val="24"/>
          <w:szCs w:val="24"/>
          <w:lang w:val="az-Latn-AZ"/>
        </w:rPr>
        <w:t>doldurulmur</w:t>
      </w:r>
      <w:proofErr w:type="spellEnd"/>
      <w:r>
        <w:rPr>
          <w:rFonts w:ascii="Arial" w:hAnsi="Arial" w:cs="Arial"/>
          <w:sz w:val="24"/>
          <w:szCs w:val="24"/>
          <w:lang w:val="az-Latn-AZ"/>
        </w:rPr>
        <w:t xml:space="preserve"> və vergi ödəyicisi tərəfindən hesabat dövrü üçün daşınan və daşınmaz əmlak üçün ödənilən icarə haqqı əks olunmaqla tərtib edilmiş “Ödəmə mənbəyində tutulan vergi bəyannaməsi” tərtib edilərək təqdim edilir.</w:t>
      </w:r>
    </w:p>
    <w:p w:rsidR="007756E1" w:rsidRDefault="00F47D67">
      <w:pPr>
        <w:tabs>
          <w:tab w:val="right" w:pos="9923"/>
        </w:tabs>
        <w:spacing w:line="360" w:lineRule="auto"/>
        <w:ind w:right="-2" w:firstLine="567"/>
        <w:jc w:val="both"/>
        <w:rPr>
          <w:rFonts w:ascii="Arial" w:hAnsi="Arial" w:cs="Arial"/>
          <w:sz w:val="24"/>
          <w:szCs w:val="24"/>
          <w:shd w:val="clear" w:color="auto" w:fill="FFFFFF"/>
          <w:lang w:val="az-Latn-AZ"/>
        </w:rPr>
      </w:pPr>
      <w:proofErr w:type="spellStart"/>
      <w:r>
        <w:rPr>
          <w:rFonts w:ascii="Arial" w:hAnsi="Arial" w:cs="Arial"/>
          <w:sz w:val="24"/>
          <w:szCs w:val="24"/>
          <w:lang w:val="az-Latn-AZ"/>
        </w:rPr>
        <w:t>Sadələşdirilmiş</w:t>
      </w:r>
      <w:proofErr w:type="spellEnd"/>
      <w:r>
        <w:rPr>
          <w:rFonts w:ascii="Arial" w:hAnsi="Arial" w:cs="Arial"/>
          <w:sz w:val="24"/>
          <w:szCs w:val="24"/>
          <w:lang w:val="az-Latn-AZ"/>
        </w:rPr>
        <w:t xml:space="preserve"> vergi üzrə sabit məbləğin və məcburi dövlət sosial sığorta haqqının ödənilməsi haqqında qəbz" və “Fərqlənmə nişanı” almalı olan </w:t>
      </w:r>
      <w:r>
        <w:rPr>
          <w:rFonts w:ascii="Arial" w:hAnsi="Arial" w:cs="Arial"/>
          <w:sz w:val="24"/>
          <w:szCs w:val="24"/>
          <w:shd w:val="clear" w:color="auto" w:fill="FFFFFF"/>
          <w:lang w:val="az-Latn-AZ"/>
        </w:rPr>
        <w:t xml:space="preserve">fəaliyyət növləri ilə məşğul olan vergi </w:t>
      </w:r>
      <w:proofErr w:type="spellStart"/>
      <w:r>
        <w:rPr>
          <w:rFonts w:ascii="Arial" w:hAnsi="Arial" w:cs="Arial"/>
          <w:sz w:val="24"/>
          <w:szCs w:val="24"/>
          <w:shd w:val="clear" w:color="auto" w:fill="FFFFFF"/>
          <w:lang w:val="az-Latn-AZ"/>
        </w:rPr>
        <w:t>ödəyicilərinin</w:t>
      </w:r>
      <w:proofErr w:type="spellEnd"/>
      <w:r>
        <w:rPr>
          <w:rFonts w:ascii="Arial" w:hAnsi="Arial" w:cs="Arial"/>
          <w:sz w:val="24"/>
          <w:szCs w:val="24"/>
          <w:shd w:val="clear" w:color="auto" w:fill="FFFFFF"/>
          <w:lang w:val="az-Latn-AZ"/>
        </w:rPr>
        <w:t xml:space="preserve"> “</w:t>
      </w:r>
      <w:proofErr w:type="spellStart"/>
      <w:r>
        <w:rPr>
          <w:rFonts w:ascii="Arial" w:hAnsi="Arial" w:cs="Arial"/>
          <w:sz w:val="24"/>
          <w:szCs w:val="24"/>
          <w:shd w:val="clear" w:color="auto" w:fill="FFFFFF"/>
          <w:lang w:val="az-Latn-AZ"/>
        </w:rPr>
        <w:t>Sadələşdirilmiş</w:t>
      </w:r>
      <w:proofErr w:type="spellEnd"/>
      <w:r>
        <w:rPr>
          <w:rFonts w:ascii="Arial" w:hAnsi="Arial" w:cs="Arial"/>
          <w:sz w:val="24"/>
          <w:szCs w:val="24"/>
          <w:shd w:val="clear" w:color="auto" w:fill="FFFFFF"/>
          <w:lang w:val="az-Latn-AZ"/>
        </w:rPr>
        <w:t xml:space="preserve"> verginin </w:t>
      </w:r>
      <w:proofErr w:type="spellStart"/>
      <w:r>
        <w:rPr>
          <w:rFonts w:ascii="Arial" w:hAnsi="Arial" w:cs="Arial"/>
          <w:sz w:val="24"/>
          <w:szCs w:val="24"/>
          <w:shd w:val="clear" w:color="auto" w:fill="FFFFFF"/>
          <w:lang w:val="az-Latn-AZ"/>
        </w:rPr>
        <w:t>bəyannaməsi”ni</w:t>
      </w:r>
      <w:proofErr w:type="spellEnd"/>
      <w:r>
        <w:rPr>
          <w:rFonts w:ascii="Arial" w:hAnsi="Arial" w:cs="Arial"/>
          <w:sz w:val="24"/>
          <w:szCs w:val="24"/>
          <w:shd w:val="clear" w:color="auto" w:fill="FFFFFF"/>
          <w:lang w:val="az-Latn-AZ"/>
        </w:rPr>
        <w:t xml:space="preserve"> təqdim etmək mükəlləfiyyəti </w:t>
      </w:r>
      <w:proofErr w:type="spellStart"/>
      <w:r>
        <w:rPr>
          <w:rFonts w:ascii="Arial" w:hAnsi="Arial" w:cs="Arial"/>
          <w:sz w:val="24"/>
          <w:szCs w:val="24"/>
          <w:shd w:val="clear" w:color="auto" w:fill="FFFFFF"/>
          <w:lang w:val="az-Latn-AZ"/>
        </w:rPr>
        <w:t>olmadığından</w:t>
      </w:r>
      <w:proofErr w:type="spellEnd"/>
      <w:r>
        <w:rPr>
          <w:rFonts w:ascii="Arial" w:hAnsi="Arial" w:cs="Arial"/>
          <w:sz w:val="24"/>
          <w:szCs w:val="24"/>
          <w:shd w:val="clear" w:color="auto" w:fill="FFFFFF"/>
          <w:lang w:val="az-Latn-AZ"/>
        </w:rPr>
        <w:t xml:space="preserve">, icarəyə götürülmüş </w:t>
      </w:r>
      <w:r>
        <w:rPr>
          <w:rFonts w:ascii="Arial" w:hAnsi="Arial" w:cs="Arial"/>
          <w:sz w:val="24"/>
          <w:szCs w:val="24"/>
          <w:lang w:val="az-Latn-AZ"/>
        </w:rPr>
        <w:t xml:space="preserve">daşınan və daşınmaz əmlak üçün ödənilən icarə haqqı </w:t>
      </w:r>
      <w:r>
        <w:rPr>
          <w:rFonts w:ascii="Arial" w:hAnsi="Arial" w:cs="Arial"/>
          <w:sz w:val="24"/>
          <w:szCs w:val="24"/>
          <w:lang w:val="az-Latn-AZ"/>
        </w:rPr>
        <w:lastRenderedPageBreak/>
        <w:t xml:space="preserve">üzrə, o cümlədən digər ödənişlər üzrə ödəmə mənbəyində </w:t>
      </w:r>
      <w:proofErr w:type="spellStart"/>
      <w:r>
        <w:rPr>
          <w:rFonts w:ascii="Arial" w:hAnsi="Arial" w:cs="Arial"/>
          <w:sz w:val="24"/>
          <w:szCs w:val="24"/>
          <w:lang w:val="az-Latn-AZ"/>
        </w:rPr>
        <w:t>vergitutma</w:t>
      </w:r>
      <w:proofErr w:type="spellEnd"/>
      <w:r>
        <w:rPr>
          <w:rFonts w:ascii="Arial" w:hAnsi="Arial" w:cs="Arial"/>
          <w:sz w:val="24"/>
          <w:szCs w:val="24"/>
          <w:lang w:val="az-Latn-AZ"/>
        </w:rPr>
        <w:t xml:space="preserve"> öhdəliyi yarandığı halda </w:t>
      </w:r>
      <w:r>
        <w:rPr>
          <w:rFonts w:ascii="Arial" w:hAnsi="Arial" w:cs="Arial"/>
          <w:sz w:val="24"/>
          <w:szCs w:val="24"/>
          <w:shd w:val="clear" w:color="auto" w:fill="FFFFFF"/>
          <w:lang w:val="az-Latn-AZ"/>
        </w:rPr>
        <w:t>rüblük “</w:t>
      </w:r>
      <w:r>
        <w:rPr>
          <w:rFonts w:ascii="Arial" w:hAnsi="Arial" w:cs="Arial"/>
          <w:sz w:val="24"/>
          <w:szCs w:val="24"/>
          <w:lang w:val="az-Latn-AZ"/>
        </w:rPr>
        <w:t>Ödəmə mənbəyində tutulan vergi bəyannaməsi” tərtib edilərək təqdim edilir.</w:t>
      </w:r>
    </w:p>
    <w:p w:rsidR="007756E1" w:rsidRDefault="00F47D67">
      <w:pPr>
        <w:spacing w:line="360" w:lineRule="auto"/>
        <w:ind w:firstLine="567"/>
        <w:jc w:val="both"/>
        <w:rPr>
          <w:rFonts w:ascii="Arial" w:hAnsi="Arial" w:cs="Arial"/>
          <w:sz w:val="24"/>
          <w:szCs w:val="24"/>
          <w:lang w:val="az-Latn-AZ"/>
        </w:rPr>
      </w:pPr>
      <w:r>
        <w:rPr>
          <w:rFonts w:ascii="Arial" w:hAnsi="Arial" w:cs="Arial"/>
          <w:sz w:val="24"/>
          <w:szCs w:val="24"/>
          <w:lang w:val="az-Latn-AZ"/>
        </w:rPr>
        <w:t xml:space="preserve">Bəyannamənin </w:t>
      </w:r>
      <w:r>
        <w:rPr>
          <w:rFonts w:ascii="Arial" w:hAnsi="Arial" w:cs="Arial"/>
          <w:b/>
          <w:sz w:val="24"/>
          <w:szCs w:val="24"/>
          <w:lang w:val="az-Latn-AZ"/>
        </w:rPr>
        <w:t>821</w:t>
      </w:r>
      <w:r>
        <w:rPr>
          <w:rFonts w:ascii="Arial" w:hAnsi="Arial" w:cs="Arial"/>
          <w:sz w:val="24"/>
          <w:szCs w:val="24"/>
          <w:lang w:val="az-Latn-AZ"/>
        </w:rPr>
        <w:t xml:space="preserve"> kodlu sətrində daşınan və daşınmaz əmlak üçün ödənilən icarə haqqının məbləği “Gəlirin məbləği, manatla” 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“Verginin dərəcəsi, faizlə” </w:t>
      </w:r>
      <w:r>
        <w:rPr>
          <w:rFonts w:ascii="Arial" w:hAnsi="Arial" w:cs="Arial"/>
          <w:b/>
          <w:sz w:val="24"/>
          <w:szCs w:val="24"/>
          <w:lang w:val="az-Latn-AZ"/>
        </w:rPr>
        <w:t>sütununun</w:t>
      </w:r>
      <w:r>
        <w:rPr>
          <w:rFonts w:ascii="Arial" w:hAnsi="Arial" w:cs="Arial"/>
          <w:sz w:val="24"/>
          <w:szCs w:val="24"/>
          <w:lang w:val="az-Latn-AZ"/>
        </w:rPr>
        <w:t xml:space="preserve"> </w:t>
      </w:r>
      <w:r>
        <w:rPr>
          <w:rFonts w:ascii="Arial" w:hAnsi="Arial" w:cs="Arial"/>
          <w:sz w:val="24"/>
          <w:szCs w:val="24"/>
          <w:bdr w:val="single" w:sz="4" w:space="0" w:color="000000"/>
          <w:lang w:val="az-Latn-AZ"/>
        </w:rPr>
        <w:t>B3</w:t>
      </w:r>
      <w:r>
        <w:rPr>
          <w:rFonts w:ascii="Arial" w:hAnsi="Arial" w:cs="Arial"/>
          <w:sz w:val="24"/>
          <w:szCs w:val="24"/>
          <w:lang w:val="az-Latn-AZ"/>
        </w:rPr>
        <w:t xml:space="preserve"> xanalarında və “Hesablanmış verginin məbləği, manatla” </w:t>
      </w:r>
      <w:r>
        <w:rPr>
          <w:rFonts w:ascii="Arial" w:hAnsi="Arial" w:cs="Arial"/>
          <w:b/>
          <w:sz w:val="24"/>
          <w:szCs w:val="24"/>
          <w:lang w:val="az-Latn-AZ"/>
        </w:rPr>
        <w:t>sütununun</w:t>
      </w:r>
      <w:r>
        <w:rPr>
          <w:rFonts w:ascii="Arial" w:hAnsi="Arial" w:cs="Arial"/>
          <w:sz w:val="24"/>
          <w:szCs w:val="24"/>
          <w:lang w:val="az-Latn-AZ"/>
        </w:rPr>
        <w:t xml:space="preserve"> </w:t>
      </w:r>
      <w:r>
        <w:rPr>
          <w:rFonts w:ascii="Arial" w:hAnsi="Arial" w:cs="Arial"/>
          <w:sz w:val="24"/>
          <w:szCs w:val="24"/>
          <w:bdr w:val="single" w:sz="4" w:space="0" w:color="000000"/>
          <w:lang w:val="az-Latn-AZ"/>
        </w:rPr>
        <w:t>B2</w:t>
      </w:r>
      <w:r>
        <w:rPr>
          <w:rFonts w:ascii="Arial" w:hAnsi="Arial" w:cs="Arial"/>
          <w:sz w:val="24"/>
          <w:szCs w:val="24"/>
          <w:lang w:val="az-Latn-AZ"/>
        </w:rPr>
        <w:t xml:space="preserve"> xanalarında əks etdirilir. </w:t>
      </w:r>
    </w:p>
    <w:p w:rsidR="007756E1" w:rsidRDefault="00F47D67">
      <w:pPr>
        <w:spacing w:line="360" w:lineRule="auto"/>
        <w:ind w:firstLine="567"/>
        <w:jc w:val="both"/>
        <w:rPr>
          <w:rFonts w:ascii="Arial" w:hAnsi="Arial" w:cs="Arial"/>
          <w:sz w:val="24"/>
          <w:szCs w:val="24"/>
          <w:lang w:val="az-Latn-AZ"/>
        </w:rPr>
      </w:pPr>
      <w:r>
        <w:rPr>
          <w:rFonts w:ascii="Arial" w:hAnsi="Arial" w:cs="Arial"/>
          <w:sz w:val="24"/>
          <w:szCs w:val="24"/>
          <w:lang w:val="az-Latn-AZ"/>
        </w:rPr>
        <w:t xml:space="preserve">821.3-cü sətirdə Məcəllənin 222.5-ci maddəsində göstərilən fəaliyyəti həyata keçirən şəxslər tərəfindən bu Məcəllənin 124-cü maddəsi üzrə fiziki şəxslərdən icarəyə götürülən daşınmaz əmlaklar üzrə 2020-ci ilin icarə haqqı üzrə daxil </w:t>
      </w:r>
      <w:proofErr w:type="spellStart"/>
      <w:r>
        <w:rPr>
          <w:rFonts w:ascii="Arial" w:hAnsi="Arial" w:cs="Arial"/>
          <w:sz w:val="24"/>
          <w:szCs w:val="24"/>
          <w:lang w:val="az-Latn-AZ"/>
        </w:rPr>
        <w:t>olmalardan</w:t>
      </w:r>
      <w:proofErr w:type="spellEnd"/>
      <w:r>
        <w:rPr>
          <w:rFonts w:ascii="Arial" w:hAnsi="Arial" w:cs="Arial"/>
          <w:sz w:val="24"/>
          <w:szCs w:val="24"/>
          <w:lang w:val="az-Latn-AZ"/>
        </w:rPr>
        <w:t xml:space="preserve"> ödəmə mənbəyində tutulan vergi məbləğinin 50 faizi qeyd edilir ki, bu da 821.1.2-ci sətrin 50 faizinə bərabər olur və ümumi 821-ci sətirdən azaldılır.</w:t>
      </w:r>
    </w:p>
    <w:p w:rsidR="007756E1" w:rsidRDefault="00F47D67">
      <w:pPr>
        <w:spacing w:line="360" w:lineRule="auto"/>
        <w:ind w:firstLine="567"/>
        <w:jc w:val="both"/>
        <w:rPr>
          <w:rFonts w:ascii="Arial" w:hAnsi="Arial" w:cs="Arial"/>
          <w:b/>
          <w:i/>
          <w:sz w:val="24"/>
          <w:szCs w:val="24"/>
          <w:lang w:val="az-Latn-AZ"/>
        </w:rPr>
      </w:pPr>
      <w:r>
        <w:rPr>
          <w:rFonts w:ascii="Arial" w:hAnsi="Arial" w:cs="Arial"/>
          <w:b/>
          <w:i/>
          <w:sz w:val="24"/>
          <w:szCs w:val="24"/>
          <w:lang w:val="az-Latn-AZ"/>
        </w:rPr>
        <w:t xml:space="preserve">Misal: </w:t>
      </w:r>
      <w:r>
        <w:rPr>
          <w:rFonts w:ascii="Arial" w:hAnsi="Arial" w:cs="Arial"/>
          <w:i/>
          <w:sz w:val="24"/>
          <w:szCs w:val="24"/>
          <w:lang w:val="az-Latn-AZ"/>
        </w:rPr>
        <w:t>“Laçın” MMC</w:t>
      </w:r>
      <w:r>
        <w:rPr>
          <w:rFonts w:ascii="Arial" w:hAnsi="Arial" w:cs="Arial"/>
          <w:b/>
          <w:i/>
          <w:sz w:val="24"/>
          <w:szCs w:val="24"/>
          <w:lang w:val="az-Latn-AZ"/>
        </w:rPr>
        <w:t xml:space="preserve"> </w:t>
      </w:r>
      <w:r w:rsidR="00C377AC">
        <w:rPr>
          <w:rFonts w:ascii="Arial" w:hAnsi="Arial" w:cs="Arial"/>
          <w:b/>
          <w:i/>
          <w:sz w:val="24"/>
          <w:szCs w:val="24"/>
          <w:lang w:val="az-Latn-AZ"/>
        </w:rPr>
        <w:t>2024</w:t>
      </w:r>
      <w:r>
        <w:rPr>
          <w:rFonts w:ascii="Arial" w:hAnsi="Arial" w:cs="Arial"/>
          <w:b/>
          <w:i/>
          <w:sz w:val="24"/>
          <w:szCs w:val="24"/>
          <w:lang w:val="az-Latn-AZ"/>
        </w:rPr>
        <w:t>-cü ilin 1-ci rübündə</w:t>
      </w:r>
      <w:r>
        <w:rPr>
          <w:rFonts w:ascii="Arial" w:hAnsi="Arial" w:cs="Arial"/>
          <w:i/>
          <w:sz w:val="24"/>
          <w:szCs w:val="24"/>
          <w:lang w:val="az-Latn-AZ"/>
        </w:rPr>
        <w:t xml:space="preserve"> fiziki şəxs Vüqar Əliyevə daşınmaz əmlaka görə 1.500,0 manat və “Ağoğlan” MMC-nə isə daşınar əmlaka görə 2.100,0 manat icarə haqqı ödəmişdir. </w:t>
      </w:r>
      <w:r>
        <w:rPr>
          <w:rFonts w:ascii="Arial" w:hAnsi="Arial" w:cs="Arial"/>
          <w:b/>
          <w:i/>
          <w:sz w:val="24"/>
          <w:szCs w:val="24"/>
          <w:lang w:val="az-Latn-AZ"/>
        </w:rPr>
        <w:t>Ödəmə mənbəyində vergi aşağıdakı kimi bəyannamədə əks etdirilir:</w:t>
      </w:r>
    </w:p>
    <w:p w:rsidR="007756E1" w:rsidRDefault="00F47D67">
      <w:pPr>
        <w:spacing w:line="360" w:lineRule="auto"/>
        <w:jc w:val="center"/>
        <w:rPr>
          <w:rFonts w:ascii="Arial" w:hAnsi="Arial" w:cs="Arial"/>
          <w:sz w:val="24"/>
          <w:szCs w:val="24"/>
          <w:lang w:val="az-Latn-AZ"/>
        </w:rPr>
      </w:pPr>
      <w:r>
        <w:rPr>
          <w:noProof/>
          <w:lang w:val="en-US" w:eastAsia="en-US"/>
        </w:rPr>
        <w:drawing>
          <wp:inline distT="0" distB="0" distL="0" distR="0" wp14:anchorId="1D0FFCAC" wp14:editId="095D2403">
            <wp:extent cx="6124575" cy="2114550"/>
            <wp:effectExtent l="0" t="0" r="0" b="0"/>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7"/>
                    <pic:cNvPicPr>
                      <a:picLocks noChangeAspect="1" noChangeArrowheads="1"/>
                    </pic:cNvPicPr>
                  </pic:nvPicPr>
                  <pic:blipFill>
                    <a:blip r:embed="rId24"/>
                    <a:stretch>
                      <a:fillRect/>
                    </a:stretch>
                  </pic:blipFill>
                  <pic:spPr bwMode="auto">
                    <a:xfrm>
                      <a:off x="0" y="0"/>
                      <a:ext cx="6124575" cy="2114550"/>
                    </a:xfrm>
                    <a:prstGeom prst="rect">
                      <a:avLst/>
                    </a:prstGeom>
                  </pic:spPr>
                </pic:pic>
              </a:graphicData>
            </a:graphic>
          </wp:inline>
        </w:drawing>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sz w:val="24"/>
          <w:szCs w:val="24"/>
          <w:lang w:val="az-Latn-AZ"/>
        </w:rPr>
        <w:t xml:space="preserve">Bəyannamənin </w:t>
      </w:r>
      <w:r>
        <w:rPr>
          <w:rFonts w:ascii="Arial" w:hAnsi="Arial" w:cs="Arial"/>
          <w:b/>
          <w:bCs/>
          <w:sz w:val="24"/>
          <w:szCs w:val="24"/>
          <w:lang w:val="az-Latn-AZ"/>
        </w:rPr>
        <w:t xml:space="preserve">Vergi </w:t>
      </w:r>
      <w:proofErr w:type="spellStart"/>
      <w:r>
        <w:rPr>
          <w:rFonts w:ascii="Arial" w:hAnsi="Arial" w:cs="Arial"/>
          <w:b/>
          <w:bCs/>
          <w:sz w:val="24"/>
          <w:szCs w:val="24"/>
          <w:lang w:val="az-Latn-AZ"/>
        </w:rPr>
        <w:t>ödəyicilərinin</w:t>
      </w:r>
      <w:proofErr w:type="spellEnd"/>
      <w:r>
        <w:rPr>
          <w:rFonts w:ascii="Arial" w:hAnsi="Arial" w:cs="Arial"/>
          <w:b/>
          <w:bCs/>
          <w:sz w:val="24"/>
          <w:szCs w:val="24"/>
          <w:lang w:val="az-Latn-AZ"/>
        </w:rPr>
        <w:t xml:space="preserve"> məsuliyyəti</w:t>
      </w:r>
      <w:r>
        <w:rPr>
          <w:rFonts w:ascii="Arial" w:hAnsi="Arial" w:cs="Arial"/>
          <w:b/>
          <w:iCs/>
          <w:sz w:val="24"/>
          <w:szCs w:val="24"/>
          <w:lang w:val="az-Latn-AZ"/>
        </w:rPr>
        <w:t xml:space="preserve"> </w:t>
      </w:r>
      <w:r>
        <w:rPr>
          <w:rFonts w:ascii="Arial" w:hAnsi="Arial" w:cs="Arial"/>
          <w:iCs/>
          <w:sz w:val="24"/>
          <w:szCs w:val="24"/>
          <w:lang w:val="az-Latn-AZ"/>
        </w:rPr>
        <w:t>zolağından aşağı hissənin sol tərəfində yuxarıdan aşağı göstərilmiş birinci “</w:t>
      </w:r>
      <w:r>
        <w:rPr>
          <w:rFonts w:ascii="Arial" w:hAnsi="Arial" w:cs="Arial"/>
          <w:b/>
          <w:sz w:val="24"/>
          <w:szCs w:val="24"/>
          <w:lang w:val="az-Latn-AZ"/>
        </w:rPr>
        <w:t>Fərdi sahibkarın və ya hüquqi şəxsin rəhbərinin S.A.A., imzası</w:t>
      </w:r>
      <w:r>
        <w:rPr>
          <w:rFonts w:ascii="Arial" w:hAnsi="Arial" w:cs="Arial"/>
          <w:sz w:val="24"/>
          <w:szCs w:val="24"/>
          <w:lang w:val="az-Latn-AZ"/>
        </w:rPr>
        <w:t>”</w:t>
      </w:r>
      <w:r>
        <w:rPr>
          <w:rFonts w:ascii="Arial" w:hAnsi="Arial" w:cs="Arial"/>
          <w:iCs/>
          <w:sz w:val="24"/>
          <w:szCs w:val="24"/>
          <w:lang w:val="az-Latn-AZ"/>
        </w:rPr>
        <w:t>,</w:t>
      </w:r>
      <w:r>
        <w:rPr>
          <w:rFonts w:ascii="Arial" w:hAnsi="Arial" w:cs="Arial"/>
          <w:i/>
          <w:iCs/>
          <w:sz w:val="24"/>
          <w:szCs w:val="24"/>
          <w:lang w:val="az-Latn-AZ"/>
        </w:rPr>
        <w:t xml:space="preserve"> </w:t>
      </w:r>
      <w:r>
        <w:rPr>
          <w:rFonts w:ascii="Arial" w:hAnsi="Arial" w:cs="Arial"/>
          <w:iCs/>
          <w:sz w:val="24"/>
          <w:szCs w:val="24"/>
          <w:lang w:val="az-Latn-AZ"/>
        </w:rPr>
        <w:t>ikinci</w:t>
      </w:r>
      <w:r>
        <w:rPr>
          <w:rFonts w:ascii="Arial" w:hAnsi="Arial" w:cs="Arial"/>
          <w:i/>
          <w:iCs/>
          <w:sz w:val="24"/>
          <w:szCs w:val="24"/>
          <w:lang w:val="az-Latn-AZ"/>
        </w:rPr>
        <w:t xml:space="preserve"> </w:t>
      </w:r>
      <w:r>
        <w:rPr>
          <w:rFonts w:ascii="Arial" w:hAnsi="Arial" w:cs="Arial"/>
          <w:b/>
          <w:iCs/>
          <w:sz w:val="24"/>
          <w:szCs w:val="24"/>
          <w:lang w:val="az-Latn-AZ"/>
        </w:rPr>
        <w:t>“Baş mühasibin</w:t>
      </w:r>
      <w:r>
        <w:rPr>
          <w:rFonts w:ascii="Arial" w:hAnsi="Arial" w:cs="Arial"/>
          <w:b/>
          <w:sz w:val="24"/>
          <w:szCs w:val="24"/>
          <w:lang w:val="az-Latn-AZ"/>
        </w:rPr>
        <w:t xml:space="preserve"> S.A.A., imzası</w:t>
      </w:r>
      <w:r>
        <w:rPr>
          <w:rFonts w:ascii="Arial" w:hAnsi="Arial" w:cs="Arial"/>
          <w:sz w:val="24"/>
          <w:szCs w:val="24"/>
          <w:lang w:val="az-Latn-AZ"/>
        </w:rPr>
        <w:t>”</w:t>
      </w:r>
      <w:r>
        <w:rPr>
          <w:rFonts w:ascii="Arial" w:hAnsi="Arial" w:cs="Arial"/>
          <w:iCs/>
          <w:sz w:val="24"/>
          <w:szCs w:val="24"/>
          <w:lang w:val="az-Latn-AZ"/>
        </w:rPr>
        <w:t>, üçüncü</w:t>
      </w:r>
      <w:r>
        <w:rPr>
          <w:rFonts w:ascii="Arial" w:hAnsi="Arial" w:cs="Arial"/>
          <w:sz w:val="24"/>
          <w:szCs w:val="24"/>
          <w:lang w:val="az-Latn-AZ"/>
        </w:rPr>
        <w:t xml:space="preserve"> “</w:t>
      </w:r>
      <w:r>
        <w:rPr>
          <w:rFonts w:ascii="Arial" w:hAnsi="Arial" w:cs="Arial"/>
          <w:b/>
          <w:iCs/>
          <w:sz w:val="24"/>
          <w:szCs w:val="24"/>
          <w:lang w:val="az-Latn-AZ"/>
        </w:rPr>
        <w:t>Bəyannaməni tərtib edən məsul şəxsin</w:t>
      </w:r>
      <w:r>
        <w:rPr>
          <w:rFonts w:ascii="Arial" w:hAnsi="Arial" w:cs="Arial"/>
          <w:b/>
          <w:sz w:val="24"/>
          <w:szCs w:val="24"/>
          <w:lang w:val="az-Latn-AZ"/>
        </w:rPr>
        <w:t xml:space="preserve"> S.A.A., imzası</w:t>
      </w:r>
      <w:r>
        <w:rPr>
          <w:rFonts w:ascii="Arial" w:hAnsi="Arial" w:cs="Arial"/>
          <w:sz w:val="24"/>
          <w:szCs w:val="24"/>
          <w:lang w:val="az-Latn-AZ"/>
        </w:rPr>
        <w:t xml:space="preserve">” adlı çərçivələrdə vergi </w:t>
      </w:r>
      <w:proofErr w:type="spellStart"/>
      <w:r>
        <w:rPr>
          <w:rFonts w:ascii="Arial" w:hAnsi="Arial" w:cs="Arial"/>
          <w:sz w:val="24"/>
          <w:szCs w:val="24"/>
          <w:lang w:val="az-Latn-AZ"/>
        </w:rPr>
        <w:t>ödəyicisinin</w:t>
      </w:r>
      <w:proofErr w:type="spellEnd"/>
      <w:r>
        <w:rPr>
          <w:rFonts w:ascii="Arial" w:hAnsi="Arial" w:cs="Arial"/>
          <w:sz w:val="24"/>
          <w:szCs w:val="24"/>
          <w:lang w:val="az-Latn-AZ"/>
        </w:rPr>
        <w:t xml:space="preserve"> rəhbərinin, baş mühasibinin və bəyannaməni tərtib edən məsul şəxsin soyadı, adı və atasının adı (çərçivələrdən kənara çıxmadan) yazılmaqla onlar tərəfindən imzalanır. Bəyannamə rəhbər şəxs tərəfindən </w:t>
      </w:r>
      <w:proofErr w:type="spellStart"/>
      <w:r>
        <w:rPr>
          <w:rFonts w:ascii="Arial" w:hAnsi="Arial" w:cs="Arial"/>
          <w:sz w:val="24"/>
          <w:szCs w:val="24"/>
          <w:lang w:val="az-Latn-AZ"/>
        </w:rPr>
        <w:t>imzalandıqdan</w:t>
      </w:r>
      <w:proofErr w:type="spellEnd"/>
      <w:r>
        <w:rPr>
          <w:rFonts w:ascii="Arial" w:hAnsi="Arial" w:cs="Arial"/>
          <w:sz w:val="24"/>
          <w:szCs w:val="24"/>
          <w:lang w:val="az-Latn-AZ"/>
        </w:rPr>
        <w:t xml:space="preserve"> və möhürlə </w:t>
      </w:r>
      <w:proofErr w:type="spellStart"/>
      <w:r>
        <w:rPr>
          <w:rFonts w:ascii="Arial" w:hAnsi="Arial" w:cs="Arial"/>
          <w:sz w:val="24"/>
          <w:szCs w:val="24"/>
          <w:lang w:val="az-Latn-AZ"/>
        </w:rPr>
        <w:t>təsdiqləndikdən</w:t>
      </w:r>
      <w:proofErr w:type="spellEnd"/>
      <w:r>
        <w:rPr>
          <w:rFonts w:ascii="Arial" w:hAnsi="Arial" w:cs="Arial"/>
          <w:sz w:val="24"/>
          <w:szCs w:val="24"/>
          <w:lang w:val="az-Latn-AZ"/>
        </w:rPr>
        <w:t xml:space="preserve"> sonra möhürün sağ tərəfində olan “</w:t>
      </w:r>
      <w:r>
        <w:rPr>
          <w:rFonts w:ascii="Arial" w:hAnsi="Arial" w:cs="Arial"/>
          <w:b/>
          <w:iCs/>
          <w:sz w:val="24"/>
          <w:szCs w:val="24"/>
          <w:lang w:val="az-Latn-AZ"/>
        </w:rPr>
        <w:t xml:space="preserve">Bəyannamənin tərtib edilmə </w:t>
      </w:r>
      <w:proofErr w:type="spellStart"/>
      <w:r>
        <w:rPr>
          <w:rFonts w:ascii="Arial" w:hAnsi="Arial" w:cs="Arial"/>
          <w:b/>
          <w:iCs/>
          <w:sz w:val="24"/>
          <w:szCs w:val="24"/>
          <w:lang w:val="az-Latn-AZ"/>
        </w:rPr>
        <w:t>tarixi</w:t>
      </w:r>
      <w:r>
        <w:rPr>
          <w:rFonts w:ascii="Arial" w:hAnsi="Arial" w:cs="Arial"/>
          <w:iCs/>
          <w:sz w:val="24"/>
          <w:szCs w:val="24"/>
          <w:lang w:val="az-Latn-AZ"/>
        </w:rPr>
        <w:t>”</w:t>
      </w:r>
      <w:r>
        <w:rPr>
          <w:rFonts w:ascii="Arial" w:hAnsi="Arial" w:cs="Arial"/>
          <w:sz w:val="24"/>
          <w:szCs w:val="24"/>
          <w:lang w:val="az-Latn-AZ"/>
        </w:rPr>
        <w:t>nə</w:t>
      </w:r>
      <w:proofErr w:type="spellEnd"/>
      <w:r>
        <w:rPr>
          <w:rFonts w:ascii="Arial" w:hAnsi="Arial" w:cs="Arial"/>
          <w:sz w:val="24"/>
          <w:szCs w:val="24"/>
          <w:lang w:val="az-Latn-AZ"/>
        </w:rPr>
        <w:t xml:space="preserve"> dair xanalarda tərtib edilmə tarixi qeyd </w:t>
      </w:r>
      <w:proofErr w:type="spellStart"/>
      <w:r>
        <w:rPr>
          <w:rFonts w:ascii="Arial" w:hAnsi="Arial" w:cs="Arial"/>
          <w:sz w:val="24"/>
          <w:szCs w:val="24"/>
          <w:lang w:val="az-Latn-AZ"/>
        </w:rPr>
        <w:t>olunmalıdır</w:t>
      </w:r>
      <w:proofErr w:type="spellEnd"/>
      <w:r>
        <w:rPr>
          <w:rFonts w:ascii="Arial" w:hAnsi="Arial" w:cs="Arial"/>
          <w:sz w:val="24"/>
          <w:szCs w:val="24"/>
          <w:lang w:val="az-Latn-AZ"/>
        </w:rPr>
        <w:t>.</w:t>
      </w:r>
    </w:p>
    <w:p w:rsidR="007756E1" w:rsidRDefault="00F47D67">
      <w:pPr>
        <w:pStyle w:val="ad"/>
        <w:spacing w:line="360" w:lineRule="auto"/>
        <w:ind w:right="99" w:firstLine="567"/>
        <w:jc w:val="both"/>
        <w:rPr>
          <w:rFonts w:ascii="Arial" w:hAnsi="Arial" w:cs="Arial"/>
          <w:i/>
          <w:sz w:val="24"/>
          <w:szCs w:val="24"/>
          <w:lang w:val="az-Latn-AZ"/>
        </w:rPr>
      </w:pPr>
      <w:r>
        <w:rPr>
          <w:rFonts w:ascii="Arial" w:hAnsi="Arial" w:cs="Arial"/>
          <w:b/>
          <w:i/>
          <w:sz w:val="24"/>
          <w:szCs w:val="24"/>
          <w:lang w:val="az-Latn-AZ"/>
        </w:rPr>
        <w:t>Misal:</w:t>
      </w:r>
      <w:r>
        <w:rPr>
          <w:rFonts w:ascii="Arial" w:hAnsi="Arial" w:cs="Arial"/>
          <w:i/>
          <w:sz w:val="24"/>
          <w:szCs w:val="24"/>
          <w:lang w:val="az-Latn-AZ"/>
        </w:rPr>
        <w:t xml:space="preserve"> “İnkişaf” MMC-</w:t>
      </w:r>
      <w:proofErr w:type="spellStart"/>
      <w:r>
        <w:rPr>
          <w:rFonts w:ascii="Arial" w:hAnsi="Arial" w:cs="Arial"/>
          <w:i/>
          <w:sz w:val="24"/>
          <w:szCs w:val="24"/>
          <w:lang w:val="az-Latn-AZ"/>
        </w:rPr>
        <w:t>nin</w:t>
      </w:r>
      <w:proofErr w:type="spellEnd"/>
      <w:r>
        <w:rPr>
          <w:rFonts w:ascii="Arial" w:hAnsi="Arial" w:cs="Arial"/>
          <w:b/>
          <w:i/>
          <w:sz w:val="24"/>
          <w:szCs w:val="24"/>
          <w:lang w:val="az-Latn-AZ"/>
        </w:rPr>
        <w:t xml:space="preserve"> </w:t>
      </w:r>
      <w:r w:rsidR="00C377AC">
        <w:rPr>
          <w:rFonts w:ascii="Arial" w:hAnsi="Arial" w:cs="Arial"/>
          <w:i/>
          <w:sz w:val="24"/>
          <w:szCs w:val="24"/>
          <w:lang w:val="az-Latn-AZ"/>
        </w:rPr>
        <w:t>2024</w:t>
      </w:r>
      <w:r>
        <w:rPr>
          <w:rFonts w:ascii="Arial" w:hAnsi="Arial" w:cs="Arial"/>
          <w:i/>
          <w:sz w:val="24"/>
          <w:szCs w:val="24"/>
          <w:lang w:val="az-Latn-AZ"/>
        </w:rPr>
        <w:t xml:space="preserve">-cü ilin 1-ci rübü üçün </w:t>
      </w:r>
      <w:proofErr w:type="spellStart"/>
      <w:r>
        <w:rPr>
          <w:rFonts w:ascii="Arial" w:hAnsi="Arial" w:cs="Arial"/>
          <w:i/>
          <w:sz w:val="24"/>
          <w:szCs w:val="24"/>
          <w:lang w:val="az-Latn-AZ"/>
        </w:rPr>
        <w:t>sadələşdirilmiş</w:t>
      </w:r>
      <w:proofErr w:type="spellEnd"/>
      <w:r>
        <w:rPr>
          <w:rFonts w:ascii="Arial" w:hAnsi="Arial" w:cs="Arial"/>
          <w:i/>
          <w:sz w:val="24"/>
          <w:szCs w:val="24"/>
          <w:lang w:val="az-Latn-AZ"/>
        </w:rPr>
        <w:t xml:space="preserve"> verginin bəyannaməsi rəhbər şəxs tərəfindən </w:t>
      </w:r>
      <w:r>
        <w:rPr>
          <w:rFonts w:ascii="Arial" w:hAnsi="Arial" w:cs="Arial"/>
          <w:b/>
          <w:i/>
          <w:sz w:val="24"/>
          <w:szCs w:val="24"/>
          <w:lang w:val="az-Latn-AZ"/>
        </w:rPr>
        <w:t>16.04.</w:t>
      </w:r>
      <w:r w:rsidR="00C377AC">
        <w:rPr>
          <w:rFonts w:ascii="Arial" w:hAnsi="Arial" w:cs="Arial"/>
          <w:b/>
          <w:i/>
          <w:sz w:val="24"/>
          <w:szCs w:val="24"/>
          <w:lang w:val="az-Latn-AZ"/>
        </w:rPr>
        <w:t>2024</w:t>
      </w:r>
      <w:r>
        <w:rPr>
          <w:rFonts w:ascii="Arial" w:hAnsi="Arial" w:cs="Arial"/>
          <w:b/>
          <w:i/>
          <w:sz w:val="24"/>
          <w:szCs w:val="24"/>
          <w:lang w:val="az-Latn-AZ"/>
        </w:rPr>
        <w:t>-cü il</w:t>
      </w:r>
      <w:r>
        <w:rPr>
          <w:rFonts w:ascii="Arial" w:hAnsi="Arial" w:cs="Arial"/>
          <w:i/>
          <w:sz w:val="24"/>
          <w:szCs w:val="24"/>
          <w:lang w:val="az-Latn-AZ"/>
        </w:rPr>
        <w:t xml:space="preserve"> tarixdə imzalanmış və möhürlə təsdiq </w:t>
      </w:r>
      <w:proofErr w:type="spellStart"/>
      <w:r>
        <w:rPr>
          <w:rFonts w:ascii="Arial" w:hAnsi="Arial" w:cs="Arial"/>
          <w:i/>
          <w:sz w:val="24"/>
          <w:szCs w:val="24"/>
          <w:lang w:val="az-Latn-AZ"/>
        </w:rPr>
        <w:t>edilmişdir</w:t>
      </w:r>
      <w:proofErr w:type="spellEnd"/>
      <w:r>
        <w:rPr>
          <w:rFonts w:ascii="Arial" w:hAnsi="Arial" w:cs="Arial"/>
          <w:i/>
          <w:sz w:val="24"/>
          <w:szCs w:val="24"/>
          <w:lang w:val="az-Latn-AZ"/>
        </w:rPr>
        <w:t xml:space="preserve">. </w:t>
      </w:r>
    </w:p>
    <w:p w:rsidR="007756E1" w:rsidRDefault="00F47D67">
      <w:pPr>
        <w:pStyle w:val="ad"/>
        <w:spacing w:line="360" w:lineRule="auto"/>
        <w:ind w:right="99" w:firstLine="567"/>
        <w:jc w:val="both"/>
        <w:rPr>
          <w:rFonts w:ascii="Arial" w:hAnsi="Arial" w:cs="Arial"/>
          <w:sz w:val="24"/>
          <w:szCs w:val="24"/>
          <w:lang w:val="az-Latn-AZ"/>
        </w:rPr>
      </w:pPr>
      <w:r>
        <w:rPr>
          <w:rFonts w:ascii="Arial" w:hAnsi="Arial" w:cs="Arial"/>
          <w:sz w:val="24"/>
          <w:szCs w:val="24"/>
          <w:lang w:val="az-Latn-AZ"/>
        </w:rPr>
        <w:lastRenderedPageBreak/>
        <w:t>Bu halda, “</w:t>
      </w:r>
      <w:r>
        <w:rPr>
          <w:rFonts w:ascii="Arial" w:hAnsi="Arial" w:cs="Arial"/>
          <w:b/>
          <w:iCs/>
          <w:sz w:val="24"/>
          <w:szCs w:val="24"/>
          <w:lang w:val="az-Latn-AZ"/>
        </w:rPr>
        <w:t xml:space="preserve">Bəyannamənin tərtib edilmə </w:t>
      </w:r>
      <w:proofErr w:type="spellStart"/>
      <w:r>
        <w:rPr>
          <w:rFonts w:ascii="Arial" w:hAnsi="Arial" w:cs="Arial"/>
          <w:b/>
          <w:iCs/>
          <w:sz w:val="24"/>
          <w:szCs w:val="24"/>
          <w:lang w:val="az-Latn-AZ"/>
        </w:rPr>
        <w:t>tarixi</w:t>
      </w:r>
      <w:r>
        <w:rPr>
          <w:rFonts w:ascii="Arial" w:hAnsi="Arial" w:cs="Arial"/>
          <w:iCs/>
          <w:sz w:val="24"/>
          <w:szCs w:val="24"/>
          <w:lang w:val="az-Latn-AZ"/>
        </w:rPr>
        <w:t>”</w:t>
      </w:r>
      <w:r>
        <w:rPr>
          <w:rFonts w:ascii="Arial" w:hAnsi="Arial" w:cs="Arial"/>
          <w:sz w:val="24"/>
          <w:szCs w:val="24"/>
          <w:lang w:val="az-Latn-AZ"/>
        </w:rPr>
        <w:t>nə</w:t>
      </w:r>
      <w:proofErr w:type="spellEnd"/>
      <w:r>
        <w:rPr>
          <w:rFonts w:ascii="Arial" w:hAnsi="Arial" w:cs="Arial"/>
          <w:sz w:val="24"/>
          <w:szCs w:val="24"/>
          <w:lang w:val="az-Latn-AZ"/>
        </w:rPr>
        <w:t xml:space="preserve"> dair xanalar aşağıdakı kimi yazılır: </w:t>
      </w:r>
    </w:p>
    <w:p w:rsidR="007756E1" w:rsidRDefault="00F47D67">
      <w:pPr>
        <w:pStyle w:val="ad"/>
        <w:spacing w:line="360" w:lineRule="auto"/>
        <w:ind w:right="99"/>
        <w:rPr>
          <w:rFonts w:ascii="Arial" w:hAnsi="Arial" w:cs="Arial"/>
          <w:sz w:val="24"/>
          <w:szCs w:val="24"/>
          <w:lang w:val="az-Latn-AZ"/>
        </w:rPr>
      </w:pPr>
      <w:r>
        <w:rPr>
          <w:noProof/>
          <w:lang w:eastAsia="en-US"/>
        </w:rPr>
        <w:drawing>
          <wp:inline distT="0" distB="0" distL="0" distR="0" wp14:anchorId="4BF1AA33" wp14:editId="111B3222">
            <wp:extent cx="1838325" cy="404495"/>
            <wp:effectExtent l="0" t="0" r="0" b="0"/>
            <wp:docPr id="2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8"/>
                    <pic:cNvPicPr>
                      <a:picLocks noChangeAspect="1" noChangeArrowheads="1"/>
                    </pic:cNvPicPr>
                  </pic:nvPicPr>
                  <pic:blipFill>
                    <a:blip r:embed="rId25"/>
                    <a:stretch>
                      <a:fillRect/>
                    </a:stretch>
                  </pic:blipFill>
                  <pic:spPr bwMode="auto">
                    <a:xfrm>
                      <a:off x="0" y="0"/>
                      <a:ext cx="1838325" cy="404495"/>
                    </a:xfrm>
                    <a:prstGeom prst="rect">
                      <a:avLst/>
                    </a:prstGeom>
                  </pic:spPr>
                </pic:pic>
              </a:graphicData>
            </a:graphic>
          </wp:inline>
        </w:drawing>
      </w:r>
      <w:r>
        <w:rPr>
          <w:lang w:val="az-Latn-AZ"/>
        </w:rPr>
        <w:t xml:space="preserve">  </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sz w:val="24"/>
          <w:szCs w:val="24"/>
          <w:lang w:val="az-Latn-AZ"/>
        </w:rPr>
        <w:t>Bəyannamə auditor (agent) tərəfindən tərtib edildiyi halda sağ tərəfdə yuxarı küncdə birinci “</w:t>
      </w:r>
      <w:r>
        <w:rPr>
          <w:rFonts w:ascii="Arial" w:hAnsi="Arial" w:cs="Arial"/>
          <w:b/>
          <w:iCs/>
          <w:sz w:val="24"/>
          <w:szCs w:val="24"/>
          <w:lang w:val="az-Latn-AZ"/>
        </w:rPr>
        <w:t>Bəyannaməni auditor (agent) tərtib etdiyi halda onun S.A.A., imzası</w:t>
      </w:r>
      <w:r>
        <w:rPr>
          <w:rFonts w:ascii="Arial" w:hAnsi="Arial" w:cs="Arial"/>
          <w:iCs/>
          <w:sz w:val="24"/>
          <w:szCs w:val="24"/>
          <w:lang w:val="az-Latn-AZ"/>
        </w:rPr>
        <w:t>”</w:t>
      </w:r>
      <w:r>
        <w:rPr>
          <w:rFonts w:ascii="Arial" w:hAnsi="Arial" w:cs="Arial"/>
          <w:sz w:val="24"/>
          <w:szCs w:val="24"/>
          <w:lang w:val="az-Latn-AZ"/>
        </w:rPr>
        <w:t xml:space="preserve"> çərçivəsində auditorun (agentin) soyadı, adı və atasının adı (çərçivələrdən kənara çıxmadan) yazılmaqla imzalanır, “</w:t>
      </w:r>
      <w:r>
        <w:rPr>
          <w:rFonts w:ascii="Arial" w:hAnsi="Arial" w:cs="Arial"/>
          <w:b/>
          <w:iCs/>
          <w:sz w:val="24"/>
          <w:szCs w:val="24"/>
          <w:lang w:val="az-Latn-AZ"/>
        </w:rPr>
        <w:t>Auditorun (agentin) VÖEN-i</w:t>
      </w:r>
      <w:r>
        <w:rPr>
          <w:rFonts w:ascii="Arial" w:hAnsi="Arial" w:cs="Arial"/>
          <w:iCs/>
          <w:sz w:val="24"/>
          <w:szCs w:val="24"/>
          <w:lang w:val="az-Latn-AZ"/>
        </w:rPr>
        <w:t>”</w:t>
      </w:r>
      <w:r>
        <w:rPr>
          <w:rFonts w:ascii="Arial" w:hAnsi="Arial" w:cs="Arial"/>
          <w:sz w:val="24"/>
          <w:szCs w:val="24"/>
          <w:lang w:val="az-Latn-AZ"/>
        </w:rPr>
        <w:t xml:space="preserve"> xanalarında VÖEN göstərilir və dairənin üzərində auditorun möhürü ilə təsdiqlənir.</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sz w:val="24"/>
          <w:szCs w:val="24"/>
          <w:lang w:val="az-Latn-AZ"/>
        </w:rPr>
        <w:t>Vergi orqanı tərəfindən “</w:t>
      </w:r>
      <w:r>
        <w:rPr>
          <w:rFonts w:ascii="Arial" w:hAnsi="Arial" w:cs="Arial"/>
          <w:b/>
          <w:sz w:val="24"/>
          <w:szCs w:val="24"/>
          <w:lang w:val="az-Latn-AZ"/>
        </w:rPr>
        <w:t>Bəyannamənin qəbul edilməsi №-si və tarixi</w:t>
      </w:r>
      <w:r>
        <w:rPr>
          <w:rFonts w:ascii="Arial" w:hAnsi="Arial" w:cs="Arial"/>
          <w:sz w:val="24"/>
          <w:szCs w:val="24"/>
          <w:lang w:val="az-Latn-AZ"/>
        </w:rPr>
        <w:t>” çərçivəsində daxil olma tarixi və qeydiyyat nömrəsi göstərilir.</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sz w:val="24"/>
          <w:szCs w:val="24"/>
          <w:lang w:val="az-Latn-AZ"/>
        </w:rPr>
        <w:t>“</w:t>
      </w:r>
      <w:r>
        <w:rPr>
          <w:rFonts w:ascii="Arial" w:hAnsi="Arial" w:cs="Arial"/>
          <w:b/>
          <w:sz w:val="24"/>
          <w:szCs w:val="24"/>
          <w:lang w:val="az-Latn-AZ"/>
        </w:rPr>
        <w:t>Bəyannaməni qəbul edən şəxsin S.A.A., imzası</w:t>
      </w:r>
      <w:r>
        <w:rPr>
          <w:rFonts w:ascii="Arial" w:hAnsi="Arial" w:cs="Arial"/>
          <w:sz w:val="24"/>
          <w:szCs w:val="24"/>
          <w:lang w:val="az-Latn-AZ"/>
        </w:rPr>
        <w:t>” çərçivəsində</w:t>
      </w:r>
      <w:r>
        <w:rPr>
          <w:rFonts w:ascii="Arial" w:hAnsi="Arial" w:cs="Arial"/>
          <w:b/>
          <w:sz w:val="24"/>
          <w:szCs w:val="24"/>
          <w:lang w:val="az-Latn-AZ"/>
        </w:rPr>
        <w:t xml:space="preserve"> </w:t>
      </w:r>
      <w:r>
        <w:rPr>
          <w:rFonts w:ascii="Arial" w:hAnsi="Arial" w:cs="Arial"/>
          <w:sz w:val="24"/>
          <w:szCs w:val="24"/>
          <w:lang w:val="az-Latn-AZ"/>
        </w:rPr>
        <w:t xml:space="preserve">bəyannaməni qəbul edən şəxsin soyadı, adı və atasının adı (çərçivədən kənara çıxmadan) yazılmaqla imzalanır. </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sz w:val="24"/>
          <w:szCs w:val="24"/>
          <w:lang w:val="az-Latn-AZ"/>
        </w:rPr>
        <w:t>“</w:t>
      </w:r>
      <w:r>
        <w:rPr>
          <w:rFonts w:ascii="Arial" w:hAnsi="Arial" w:cs="Arial"/>
          <w:b/>
          <w:sz w:val="24"/>
          <w:szCs w:val="24"/>
          <w:lang w:val="az-Latn-AZ"/>
        </w:rPr>
        <w:t>Poçt ştempelinin vurulma tarixi</w:t>
      </w:r>
      <w:r>
        <w:rPr>
          <w:rFonts w:ascii="Arial" w:hAnsi="Arial" w:cs="Arial"/>
          <w:sz w:val="24"/>
          <w:szCs w:val="24"/>
          <w:lang w:val="az-Latn-AZ"/>
        </w:rPr>
        <w:t>” xanalarında bəyannamə poçt vasitəsilə göndərildiyi halda zərfin üzərinə vurulmuş poçt ştempelinin tarixi yazılır.</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b/>
          <w:i/>
          <w:sz w:val="24"/>
          <w:szCs w:val="24"/>
          <w:lang w:val="az-Latn-AZ"/>
        </w:rPr>
        <w:t>Misal:</w:t>
      </w:r>
      <w:r>
        <w:rPr>
          <w:rFonts w:ascii="Arial" w:hAnsi="Arial" w:cs="Arial"/>
          <w:i/>
          <w:sz w:val="24"/>
          <w:szCs w:val="24"/>
          <w:lang w:val="az-Latn-AZ"/>
        </w:rPr>
        <w:t xml:space="preserve"> “İnkişaf” MMC</w:t>
      </w:r>
      <w:r>
        <w:rPr>
          <w:rFonts w:ascii="Arial" w:hAnsi="Arial" w:cs="Arial"/>
          <w:b/>
          <w:i/>
          <w:sz w:val="24"/>
          <w:szCs w:val="24"/>
          <w:lang w:val="az-Latn-AZ"/>
        </w:rPr>
        <w:t xml:space="preserve"> </w:t>
      </w:r>
      <w:r w:rsidR="00C377AC">
        <w:rPr>
          <w:rFonts w:ascii="Arial" w:hAnsi="Arial" w:cs="Arial"/>
          <w:i/>
          <w:sz w:val="24"/>
          <w:szCs w:val="24"/>
          <w:lang w:val="az-Latn-AZ"/>
        </w:rPr>
        <w:t>2024</w:t>
      </w:r>
      <w:r>
        <w:rPr>
          <w:rFonts w:ascii="Arial" w:hAnsi="Arial" w:cs="Arial"/>
          <w:i/>
          <w:sz w:val="24"/>
          <w:szCs w:val="24"/>
          <w:lang w:val="az-Latn-AZ"/>
        </w:rPr>
        <w:t>-cü ilin 1-ci rübü üçün “</w:t>
      </w:r>
      <w:proofErr w:type="spellStart"/>
      <w:r>
        <w:rPr>
          <w:rFonts w:ascii="Arial" w:hAnsi="Arial" w:cs="Arial"/>
          <w:i/>
          <w:sz w:val="24"/>
          <w:szCs w:val="24"/>
          <w:lang w:val="az-Latn-AZ"/>
        </w:rPr>
        <w:t>Sadələşdirilmiş</w:t>
      </w:r>
      <w:proofErr w:type="spellEnd"/>
      <w:r>
        <w:rPr>
          <w:rFonts w:ascii="Arial" w:hAnsi="Arial" w:cs="Arial"/>
          <w:i/>
          <w:sz w:val="24"/>
          <w:szCs w:val="24"/>
          <w:lang w:val="az-Latn-AZ"/>
        </w:rPr>
        <w:t xml:space="preserve"> verginin </w:t>
      </w:r>
      <w:proofErr w:type="spellStart"/>
      <w:r>
        <w:rPr>
          <w:rFonts w:ascii="Arial" w:hAnsi="Arial" w:cs="Arial"/>
          <w:i/>
          <w:sz w:val="24"/>
          <w:szCs w:val="24"/>
          <w:lang w:val="az-Latn-AZ"/>
        </w:rPr>
        <w:t>bəyannaməsi”ni</w:t>
      </w:r>
      <w:proofErr w:type="spellEnd"/>
      <w:r>
        <w:rPr>
          <w:rFonts w:ascii="Arial" w:hAnsi="Arial" w:cs="Arial"/>
          <w:i/>
          <w:sz w:val="24"/>
          <w:szCs w:val="24"/>
          <w:lang w:val="az-Latn-AZ"/>
        </w:rPr>
        <w:t xml:space="preserve"> poçt vasitəsilə təqdim etmiş və bəyannamə qoyulmuş zərfin üzərinə poçt ştempelinin tarixi “</w:t>
      </w:r>
      <w:r>
        <w:rPr>
          <w:rFonts w:ascii="Arial" w:hAnsi="Arial" w:cs="Arial"/>
          <w:b/>
          <w:bCs/>
          <w:i/>
          <w:sz w:val="24"/>
          <w:szCs w:val="24"/>
          <w:lang w:val="az-Latn-AZ"/>
        </w:rPr>
        <w:t>17.04.</w:t>
      </w:r>
      <w:r w:rsidR="00C377AC">
        <w:rPr>
          <w:rFonts w:ascii="Arial" w:hAnsi="Arial" w:cs="Arial"/>
          <w:b/>
          <w:bCs/>
          <w:i/>
          <w:sz w:val="24"/>
          <w:szCs w:val="24"/>
          <w:lang w:val="az-Latn-AZ"/>
        </w:rPr>
        <w:t>2024</w:t>
      </w:r>
      <w:r>
        <w:rPr>
          <w:rFonts w:ascii="Arial" w:hAnsi="Arial" w:cs="Arial"/>
          <w:bCs/>
          <w:i/>
          <w:sz w:val="24"/>
          <w:szCs w:val="24"/>
          <w:lang w:val="az-Latn-AZ"/>
        </w:rPr>
        <w:t>”</w:t>
      </w:r>
      <w:r>
        <w:rPr>
          <w:rFonts w:ascii="Arial" w:hAnsi="Arial" w:cs="Arial"/>
          <w:i/>
          <w:sz w:val="24"/>
          <w:szCs w:val="24"/>
          <w:lang w:val="az-Latn-AZ"/>
        </w:rPr>
        <w:t xml:space="preserve"> </w:t>
      </w:r>
      <w:proofErr w:type="spellStart"/>
      <w:r>
        <w:rPr>
          <w:rFonts w:ascii="Arial" w:hAnsi="Arial" w:cs="Arial"/>
          <w:i/>
          <w:sz w:val="24"/>
          <w:szCs w:val="24"/>
          <w:lang w:val="az-Latn-AZ"/>
        </w:rPr>
        <w:t>vurulmuşdur</w:t>
      </w:r>
      <w:proofErr w:type="spellEnd"/>
      <w:r>
        <w:rPr>
          <w:rFonts w:ascii="Arial" w:hAnsi="Arial" w:cs="Arial"/>
          <w:i/>
          <w:sz w:val="24"/>
          <w:szCs w:val="24"/>
          <w:lang w:val="az-Latn-AZ"/>
        </w:rPr>
        <w:t>.</w:t>
      </w:r>
      <w:r>
        <w:rPr>
          <w:rFonts w:ascii="Arial" w:hAnsi="Arial" w:cs="Arial"/>
          <w:sz w:val="24"/>
          <w:szCs w:val="24"/>
          <w:lang w:val="az-Latn-AZ"/>
        </w:rPr>
        <w:t xml:space="preserve"> </w:t>
      </w:r>
    </w:p>
    <w:p w:rsidR="007756E1" w:rsidRDefault="00F47D67">
      <w:pPr>
        <w:pStyle w:val="ad"/>
        <w:spacing w:line="360" w:lineRule="auto"/>
        <w:ind w:right="0" w:firstLine="567"/>
        <w:jc w:val="both"/>
        <w:rPr>
          <w:rFonts w:ascii="Arial" w:hAnsi="Arial" w:cs="Arial"/>
          <w:sz w:val="24"/>
          <w:szCs w:val="24"/>
          <w:lang w:val="az-Latn-AZ"/>
        </w:rPr>
      </w:pPr>
      <w:r>
        <w:rPr>
          <w:rFonts w:ascii="Arial" w:hAnsi="Arial" w:cs="Arial"/>
          <w:sz w:val="24"/>
          <w:szCs w:val="24"/>
          <w:lang w:val="az-Latn-AZ"/>
        </w:rPr>
        <w:t>Bu halda, vergi orqanı tərəfindən bəyannamənin “</w:t>
      </w:r>
      <w:r>
        <w:rPr>
          <w:rFonts w:ascii="Arial" w:hAnsi="Arial" w:cs="Arial"/>
          <w:b/>
          <w:sz w:val="24"/>
          <w:szCs w:val="24"/>
          <w:lang w:val="az-Latn-AZ"/>
        </w:rPr>
        <w:t>Poçt ştempelinin vurulma tarixi</w:t>
      </w:r>
      <w:r>
        <w:rPr>
          <w:rFonts w:ascii="Arial" w:hAnsi="Arial" w:cs="Arial"/>
          <w:sz w:val="24"/>
          <w:szCs w:val="24"/>
          <w:lang w:val="az-Latn-AZ"/>
        </w:rPr>
        <w:t>” xanasında tarix aşağıdakı kimi yazılır:</w:t>
      </w:r>
    </w:p>
    <w:p w:rsidR="007756E1" w:rsidRDefault="00F47D67">
      <w:pPr>
        <w:pStyle w:val="ad"/>
        <w:spacing w:line="360" w:lineRule="auto"/>
        <w:ind w:left="1416" w:right="0" w:firstLine="708"/>
        <w:jc w:val="both"/>
        <w:rPr>
          <w:rFonts w:ascii="Arial" w:hAnsi="Arial" w:cs="Arial"/>
          <w:sz w:val="24"/>
          <w:szCs w:val="24"/>
          <w:lang w:val="az-Latn-AZ"/>
        </w:rPr>
      </w:pPr>
      <w:r>
        <w:rPr>
          <w:lang w:val="az-Latn-AZ"/>
        </w:rPr>
        <w:t xml:space="preserve"> </w:t>
      </w:r>
      <w:r>
        <w:rPr>
          <w:noProof/>
          <w:lang w:eastAsia="en-US"/>
        </w:rPr>
        <w:drawing>
          <wp:inline distT="0" distB="0" distL="0" distR="0">
            <wp:extent cx="3009900" cy="361950"/>
            <wp:effectExtent l="0" t="0" r="0" b="0"/>
            <wp:docPr id="2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9"/>
                    <pic:cNvPicPr>
                      <a:picLocks noChangeAspect="1" noChangeArrowheads="1"/>
                    </pic:cNvPicPr>
                  </pic:nvPicPr>
                  <pic:blipFill>
                    <a:blip r:embed="rId26"/>
                    <a:stretch>
                      <a:fillRect/>
                    </a:stretch>
                  </pic:blipFill>
                  <pic:spPr bwMode="auto">
                    <a:xfrm>
                      <a:off x="0" y="0"/>
                      <a:ext cx="3009900" cy="361950"/>
                    </a:xfrm>
                    <a:prstGeom prst="rect">
                      <a:avLst/>
                    </a:prstGeom>
                  </pic:spPr>
                </pic:pic>
              </a:graphicData>
            </a:graphic>
          </wp:inline>
        </w:drawing>
      </w:r>
    </w:p>
    <w:p w:rsidR="007756E1" w:rsidRDefault="00F47D67">
      <w:pPr>
        <w:pStyle w:val="ad"/>
        <w:spacing w:line="360" w:lineRule="auto"/>
        <w:ind w:right="0"/>
        <w:rPr>
          <w:rFonts w:ascii="Arial" w:hAnsi="Arial" w:cs="Arial"/>
          <w:sz w:val="24"/>
          <w:szCs w:val="24"/>
          <w:lang w:val="az-Latn-AZ"/>
        </w:rPr>
      </w:pPr>
      <w:r>
        <w:rPr>
          <w:lang w:val="az-Latn-AZ"/>
        </w:rPr>
        <w:t xml:space="preserve">  </w:t>
      </w:r>
    </w:p>
    <w:p w:rsidR="007756E1" w:rsidRDefault="00F47D67">
      <w:pPr>
        <w:pStyle w:val="ad"/>
        <w:tabs>
          <w:tab w:val="left" w:pos="5940"/>
        </w:tabs>
        <w:spacing w:line="360" w:lineRule="auto"/>
        <w:ind w:right="0" w:firstLine="567"/>
        <w:jc w:val="both"/>
        <w:rPr>
          <w:rFonts w:ascii="Arial" w:hAnsi="Arial" w:cs="Arial"/>
          <w:sz w:val="24"/>
          <w:szCs w:val="24"/>
          <w:lang w:val="az-Latn-AZ"/>
        </w:rPr>
      </w:pPr>
      <w:r>
        <w:rPr>
          <w:rFonts w:ascii="Arial" w:hAnsi="Arial" w:cs="Arial"/>
          <w:sz w:val="24"/>
          <w:szCs w:val="24"/>
          <w:lang w:val="az-Latn-AZ"/>
        </w:rPr>
        <w:t>Bəyannamənin aşağı sağ küncündəki “</w:t>
      </w:r>
      <w:r>
        <w:rPr>
          <w:rFonts w:ascii="Arial" w:hAnsi="Arial" w:cs="Arial"/>
          <w:b/>
          <w:sz w:val="24"/>
          <w:szCs w:val="24"/>
          <w:lang w:val="az-Latn-AZ"/>
        </w:rPr>
        <w:t>Xüsusi otağın ştampı</w:t>
      </w:r>
      <w:r>
        <w:rPr>
          <w:rFonts w:ascii="Arial" w:hAnsi="Arial" w:cs="Arial"/>
          <w:sz w:val="24"/>
          <w:szCs w:val="24"/>
          <w:lang w:val="az-Latn-AZ"/>
        </w:rPr>
        <w:t>” çərçivəsində xüsusi otağın ştampı vurulur.</w:t>
      </w:r>
    </w:p>
    <w:p w:rsidR="007756E1" w:rsidRDefault="00F47D67">
      <w:pPr>
        <w:pStyle w:val="ad"/>
        <w:tabs>
          <w:tab w:val="left" w:pos="0"/>
        </w:tabs>
        <w:spacing w:line="360" w:lineRule="auto"/>
        <w:ind w:right="0" w:firstLine="567"/>
        <w:jc w:val="both"/>
        <w:rPr>
          <w:rFonts w:ascii="Arial" w:hAnsi="Arial" w:cs="Arial"/>
          <w:sz w:val="24"/>
          <w:szCs w:val="24"/>
          <w:lang w:val="az-Latn-AZ"/>
        </w:rPr>
      </w:pPr>
      <w:r>
        <w:rPr>
          <w:rFonts w:ascii="Arial" w:hAnsi="Arial" w:cs="Arial"/>
          <w:sz w:val="24"/>
          <w:szCs w:val="24"/>
          <w:lang w:val="az-Latn-AZ"/>
        </w:rPr>
        <w:t xml:space="preserve">Bəyannamə vergi ödəyicisi tərəfindən birbaşa təqdim edildikdə poçt ştempelinin vurulma tarixi üzrə xanalar </w:t>
      </w:r>
      <w:proofErr w:type="spellStart"/>
      <w:r>
        <w:rPr>
          <w:rFonts w:ascii="Arial" w:hAnsi="Arial" w:cs="Arial"/>
          <w:sz w:val="24"/>
          <w:szCs w:val="24"/>
          <w:lang w:val="az-Latn-AZ"/>
        </w:rPr>
        <w:t>doldurulmur</w:t>
      </w:r>
      <w:proofErr w:type="spellEnd"/>
      <w:r>
        <w:rPr>
          <w:rFonts w:ascii="Arial" w:hAnsi="Arial" w:cs="Arial"/>
          <w:sz w:val="24"/>
          <w:szCs w:val="24"/>
          <w:lang w:val="az-Latn-AZ"/>
        </w:rPr>
        <w:t xml:space="preserve">. Bəyannamə internet vasitəsi ilə təqdim edildikdə vergi orqanlarına aid olunan xanalar </w:t>
      </w:r>
      <w:proofErr w:type="spellStart"/>
      <w:r>
        <w:rPr>
          <w:rFonts w:ascii="Arial" w:hAnsi="Arial" w:cs="Arial"/>
          <w:sz w:val="24"/>
          <w:szCs w:val="24"/>
          <w:lang w:val="az-Latn-AZ"/>
        </w:rPr>
        <w:t>doldurulmur</w:t>
      </w:r>
      <w:proofErr w:type="spellEnd"/>
      <w:r>
        <w:rPr>
          <w:rFonts w:ascii="Arial" w:hAnsi="Arial" w:cs="Arial"/>
          <w:sz w:val="24"/>
          <w:szCs w:val="24"/>
          <w:lang w:val="az-Latn-AZ"/>
        </w:rPr>
        <w:t>.</w:t>
      </w:r>
    </w:p>
    <w:sectPr w:rsidR="007756E1">
      <w:footerReference w:type="even" r:id="rId27"/>
      <w:footerReference w:type="default" r:id="rId28"/>
      <w:footerReference w:type="first" r:id="rId29"/>
      <w:pgSz w:w="11906" w:h="16838"/>
      <w:pgMar w:top="1134" w:right="567" w:bottom="1134" w:left="1418" w:header="0" w:footer="709" w:gutter="0"/>
      <w:cols w:space="720"/>
      <w:formProt w:val="0"/>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055D" w:rsidRDefault="00B9055D">
      <w:r>
        <w:separator/>
      </w:r>
    </w:p>
  </w:endnote>
  <w:endnote w:type="continuationSeparator" w:id="0">
    <w:p w:rsidR="00B9055D" w:rsidRDefault="00B90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Azeri">
    <w:altName w:val="Arial"/>
    <w:charset w:val="01"/>
    <w:family w:val="swiss"/>
    <w:pitch w:val="default"/>
  </w:font>
  <w:font w:name="Times Latin">
    <w:altName w:val="Arial"/>
    <w:charset w:val="01"/>
    <w:family w:val="swiss"/>
    <w:pitch w:val="default"/>
  </w:font>
  <w:font w:name="Arial AzLat">
    <w:altName w:val="Arial"/>
    <w:charset w:val="CC"/>
    <w:family w:val="swiss"/>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AzCyr">
    <w:altName w:val="Arial"/>
    <w:charset w:val="CC"/>
    <w:family w:val="swiss"/>
    <w:pitch w:val="variable"/>
    <w:sig w:usb0="00000201" w:usb1="00000000" w:usb2="00000000" w:usb3="00000000" w:csb0="00000004"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6E1" w:rsidRDefault="00F47D67">
    <w:pPr>
      <w:pStyle w:val="af0"/>
      <w:ind w:right="360"/>
    </w:pPr>
    <w:r>
      <w:rPr>
        <w:noProof/>
        <w:lang w:val="en-US" w:eastAsia="en-US"/>
      </w:rPr>
      <mc:AlternateContent>
        <mc:Choice Requires="wps">
          <w:drawing>
            <wp:anchor distT="0" distB="0" distL="0" distR="0" simplePos="0" relativeHeight="251658752" behindDoc="1" locked="0" layoutInCell="0" allowOverlap="1">
              <wp:simplePos x="0" y="0"/>
              <wp:positionH relativeFrom="margin">
                <wp:align>right</wp:align>
              </wp:positionH>
              <wp:positionV relativeFrom="paragraph">
                <wp:posOffset>635</wp:posOffset>
              </wp:positionV>
              <wp:extent cx="15240" cy="15240"/>
              <wp:effectExtent l="0" t="0" r="0" b="0"/>
              <wp:wrapSquare wrapText="bothSides"/>
              <wp:docPr id="23" name="Frame1"/>
              <wp:cNvGraphicFramePr/>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scrgbClr r="0" g="0" b="0"/>
                      </a:lnRef>
                      <a:fillRef idx="0">
                        <a:scrgbClr r="0" g="0" b="0"/>
                      </a:fillRef>
                      <a:effectRef idx="0">
                        <a:scrgbClr r="0" g="0" b="0"/>
                      </a:effectRef>
                      <a:fontRef idx="minor"/>
                    </wps:style>
                    <wps:txbx>
                      <w:txbxContent>
                        <w:p w:rsidR="007756E1" w:rsidRDefault="00F47D67">
                          <w:pPr>
                            <w:pStyle w:val="af0"/>
                            <w:rPr>
                              <w:rStyle w:val="a3"/>
                            </w:rPr>
                          </w:pPr>
                          <w:r>
                            <w:rPr>
                              <w:rStyle w:val="a3"/>
                              <w:color w:val="000000"/>
                            </w:rPr>
                            <w:fldChar w:fldCharType="begin"/>
                          </w:r>
                          <w:r>
                            <w:rPr>
                              <w:rStyle w:val="a3"/>
                              <w:color w:val="000000"/>
                            </w:rPr>
                            <w:instrText xml:space="preserve"> PAGE </w:instrText>
                          </w:r>
                          <w:r>
                            <w:rPr>
                              <w:rStyle w:val="a3"/>
                              <w:color w:val="000000"/>
                            </w:rPr>
                            <w:fldChar w:fldCharType="separate"/>
                          </w:r>
                          <w:r>
                            <w:rPr>
                              <w:rStyle w:val="a3"/>
                              <w:color w:val="000000"/>
                            </w:rPr>
                            <w:t>0</w:t>
                          </w:r>
                          <w:r>
                            <w:rPr>
                              <w:rStyle w:val="a3"/>
                              <w:color w:val="000000"/>
                            </w:rPr>
                            <w:fldChar w:fldCharType="end"/>
                          </w:r>
                        </w:p>
                      </w:txbxContent>
                    </wps:txbx>
                    <wps:bodyPr lIns="0" tIns="0" rIns="0" bIns="0" anchor="t">
                      <a:spAutoFit/>
                    </wps:bodyPr>
                  </wps:wsp>
                </a:graphicData>
              </a:graphic>
            </wp:anchor>
          </w:drawing>
        </mc:Choice>
        <mc:Fallback>
          <w:pict>
            <v:rect id="Frame1" o:spid="_x0000_s1026" style="position:absolute;margin-left:-50pt;margin-top:.05pt;width:1.2pt;height:1.2pt;z-index:-25165772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siL1wEAABsEAAAOAAAAZHJzL2Uyb0RvYy54bWysU12v0zAMfUfiP0R5Z12HQKhad4W4GkJC&#10;cMWFH5CmyRopiSMnd+3+PU7abnw8XcRL6jj2sc+xu7+bnGVnhdGAb3m92XKmvITe+FPLf3w/vnrH&#10;WUzC98KCVy2/qMjvDi9f7MfQqB0MYHuFjEB8bMbQ8iGl0FRVlINyIm4gKE+PGtCJRFc8VT2KkdCd&#10;rXbb7dtqBOwDglQxkvd+fuSHgq+1kumr1lElZltOvaVyYjm7fFaHvWhOKMJg5NKG+IcunDCeil6h&#10;7kUS7AnNX1DOSIQIOm0kuAq0NlIVDsSm3v7B5nEQQRUuJE4MV5ni/4OVX84PyEzf8t1rzrxwNKMj&#10;0qfO0owhNhTxGB5wuUUyM89Jo8tfYsCmIuflKqeaEpPkrN/UO9Jc0stsEkZ1Sw0Y00cFjmWj5Uiz&#10;KhKK8+eY5tA1JFfycDTWkl801rMxV/vNTcjWU4Hc89xlsdLFqjnnm9JEtDSbHVHiqftgkc3bQOtK&#10;va47UcAoIQdqKvvM3CUlZ6uyhM/MvyaV+uDTNd8ZD5hHM/Oc2WWiaeomcmezg/5CQ7WfPC1KXvrV&#10;wNXoVkN4OQAJMCsfw/unRDIX9W9ISzHawDK/5W/JK/7rvUTd/unDTwAAAP//AwBQSwMEFAAGAAgA&#10;AAAhABKElNnUAAAAAQEAAA8AAABkcnMvZG93bnJldi54bWxMj0FPwzAMhe9I/IfISNxYsgkolKYT&#10;QuwOgwNHrzFNoHGqJtvKv8c7wcl6ftZ7n5v1HAd1oCmHxBaWCwOKuEsucG/h/W1zdQcqF2SHQ2Ky&#10;8EMZ1u35WYO1S0d+pcO29EpCONdowZcy1lrnzlPEvEgjsXifaYpYRE69dhMeJTwOemXMrY4YWBo8&#10;jvTkqfve7qMFHcJX9RGX5hk384u/r6pgQmXt5cX8+ACq0Fz+juGEL+jQCtMu7dllNViQR8ppq8Rb&#10;XYPaybgB3Tb6P3n7CwAA//8DAFBLAQItABQABgAIAAAAIQC2gziS/gAAAOEBAAATAAAAAAAAAAAA&#10;AAAAAAAAAABbQ29udGVudF9UeXBlc10ueG1sUEsBAi0AFAAGAAgAAAAhADj9If/WAAAAlAEAAAsA&#10;AAAAAAAAAAAAAAAALwEAAF9yZWxzLy5yZWxzUEsBAi0AFAAGAAgAAAAhAMuayIvXAQAAGwQAAA4A&#10;AAAAAAAAAAAAAAAALgIAAGRycy9lMm9Eb2MueG1sUEsBAi0AFAAGAAgAAAAhABKElNnUAAAAAQEA&#10;AA8AAAAAAAAAAAAAAAAAMQQAAGRycy9kb3ducmV2LnhtbFBLBQYAAAAABAAEAPMAAAAyBQAAAAA=&#10;" o:allowincell="f" filled="f" stroked="f" strokeweight="0">
              <v:textbox style="mso-fit-shape-to-text:t" inset="0,0,0,0">
                <w:txbxContent>
                  <w:p w:rsidR="007756E1" w:rsidRDefault="00F47D67">
                    <w:pPr>
                      <w:pStyle w:val="af0"/>
                      <w:rPr>
                        <w:rStyle w:val="a3"/>
                      </w:rPr>
                    </w:pPr>
                    <w:r>
                      <w:rPr>
                        <w:rStyle w:val="a3"/>
                        <w:color w:val="000000"/>
                      </w:rPr>
                      <w:fldChar w:fldCharType="begin"/>
                    </w:r>
                    <w:r>
                      <w:rPr>
                        <w:rStyle w:val="a3"/>
                        <w:color w:val="000000"/>
                      </w:rPr>
                      <w:instrText xml:space="preserve"> PAGE </w:instrText>
                    </w:r>
                    <w:r>
                      <w:rPr>
                        <w:rStyle w:val="a3"/>
                        <w:color w:val="000000"/>
                      </w:rPr>
                      <w:fldChar w:fldCharType="separate"/>
                    </w:r>
                    <w:r>
                      <w:rPr>
                        <w:rStyle w:val="a3"/>
                        <w:color w:val="000000"/>
                      </w:rPr>
                      <w:t>0</w:t>
                    </w:r>
                    <w:r>
                      <w:rPr>
                        <w:rStyle w:val="a3"/>
                        <w:color w:val="000000"/>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6E1" w:rsidRDefault="00F47D67">
    <w:pPr>
      <w:pStyle w:val="af0"/>
      <w:ind w:right="360"/>
    </w:pPr>
    <w:r>
      <w:rPr>
        <w:noProof/>
        <w:lang w:val="en-US" w:eastAsia="en-US"/>
      </w:rPr>
      <mc:AlternateContent>
        <mc:Choice Requires="wps">
          <w:drawing>
            <wp:anchor distT="0" distB="0" distL="0" distR="0" simplePos="0" relativeHeight="251656704" behindDoc="1" locked="0" layoutInCell="0" allowOverlap="1">
              <wp:simplePos x="0" y="0"/>
              <wp:positionH relativeFrom="margin">
                <wp:align>right</wp:align>
              </wp:positionH>
              <wp:positionV relativeFrom="paragraph">
                <wp:posOffset>635</wp:posOffset>
              </wp:positionV>
              <wp:extent cx="128270" cy="145415"/>
              <wp:effectExtent l="0" t="0" r="0" b="0"/>
              <wp:wrapSquare wrapText="bothSides"/>
              <wp:docPr id="25" name="Frame2"/>
              <wp:cNvGraphicFramePr/>
              <a:graphic xmlns:a="http://schemas.openxmlformats.org/drawingml/2006/main">
                <a:graphicData uri="http://schemas.microsoft.com/office/word/2010/wordprocessingShape">
                  <wps:wsp>
                    <wps:cNvSpPr/>
                    <wps:spPr>
                      <a:xfrm>
                        <a:off x="0" y="0"/>
                        <a:ext cx="128160" cy="145440"/>
                      </a:xfrm>
                      <a:prstGeom prst="rect">
                        <a:avLst/>
                      </a:prstGeom>
                      <a:noFill/>
                      <a:ln w="0">
                        <a:noFill/>
                      </a:ln>
                    </wps:spPr>
                    <wps:style>
                      <a:lnRef idx="0">
                        <a:scrgbClr r="0" g="0" b="0"/>
                      </a:lnRef>
                      <a:fillRef idx="0">
                        <a:scrgbClr r="0" g="0" b="0"/>
                      </a:fillRef>
                      <a:effectRef idx="0">
                        <a:scrgbClr r="0" g="0" b="0"/>
                      </a:effectRef>
                      <a:fontRef idx="minor"/>
                    </wps:style>
                    <wps:txbx>
                      <w:txbxContent>
                        <w:p w:rsidR="007756E1" w:rsidRDefault="00F47D67">
                          <w:pPr>
                            <w:pStyle w:val="af0"/>
                            <w:rPr>
                              <w:rStyle w:val="a3"/>
                            </w:rPr>
                          </w:pPr>
                          <w:r>
                            <w:rPr>
                              <w:rStyle w:val="a3"/>
                              <w:color w:val="000000"/>
                            </w:rPr>
                            <w:fldChar w:fldCharType="begin"/>
                          </w:r>
                          <w:r>
                            <w:rPr>
                              <w:rStyle w:val="a3"/>
                              <w:color w:val="000000"/>
                            </w:rPr>
                            <w:instrText xml:space="preserve"> PAGE </w:instrText>
                          </w:r>
                          <w:r>
                            <w:rPr>
                              <w:rStyle w:val="a3"/>
                              <w:color w:val="000000"/>
                            </w:rPr>
                            <w:fldChar w:fldCharType="separate"/>
                          </w:r>
                          <w:r w:rsidR="0073163F">
                            <w:rPr>
                              <w:rStyle w:val="a3"/>
                              <w:noProof/>
                              <w:color w:val="000000"/>
                            </w:rPr>
                            <w:t>1</w:t>
                          </w:r>
                          <w:r>
                            <w:rPr>
                              <w:rStyle w:val="a3"/>
                              <w:color w:val="000000"/>
                            </w:rPr>
                            <w:fldChar w:fldCharType="end"/>
                          </w:r>
                        </w:p>
                      </w:txbxContent>
                    </wps:txbx>
                    <wps:bodyPr lIns="0" tIns="0" rIns="0" bIns="0" anchor="t">
                      <a:spAutoFit/>
                    </wps:bodyPr>
                  </wps:wsp>
                </a:graphicData>
              </a:graphic>
            </wp:anchor>
          </w:drawing>
        </mc:Choice>
        <mc:Fallback>
          <w:pict>
            <v:rect id="Frame2" o:spid="_x0000_s1027" style="position:absolute;margin-left:-41.1pt;margin-top:.05pt;width:10.1pt;height:11.45pt;z-index:-251659776;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0vH3wEAACQEAAAOAAAAZHJzL2Uyb0RvYy54bWysU9tq3DAQfS/kH4Tes16bTQhmvaE0bAiU&#10;NjTtB8iytBboxkhZe/++I/mSXp5S+iKNpLmdc0b7+9FochYQlLMNLTdbSoTlrlP21NAf34/Xd5SE&#10;yGzHtLOioRcR6P3h6sN+8LWoXO90J4BgEhvqwTe0j9HXRRF4LwwLG+eFxUfpwLCIRzgVHbABsxtd&#10;VNvtbTE46Dw4LkLA24fpkR5yfikFj1+lDCIS3VDsLeYV8tqmtTjsWX0C5nvF5zbYP3RhmLJYdE31&#10;wCIjr6D+SmUUBxecjBvuTOGkVFxkDIim3P6B5qVnXmQsSE7wK03h/6XlX87PQFTX0OqGEssManQE&#10;3KpEzeBDjR4v/hnmU0Az4RwlmLQjAjJmOi8rnWKMhONlWd2Vt0g6x6dyd7PbZbqLt2APIT4KZ0gy&#10;GgqoViaRnT+HiAXRdXFJtaw7Kq2zYtqSIdX77RrdtcWo1PXUZ7biRYvkp+03IRFqbjddBA6n9pMG&#10;Ms0DDiw2u0xFToYByVFi2XfGziEpWuQxfGf8GpTrOxvXeKOsgyTOhHNCl4DGsR2zkuUiXeu6C6qr&#10;nyxOTJr+xYDFaBeDWd475GESIPiPrxHZziKk3FOmuSaOYtZm/jZp1n89Z6+3z334CQAA//8DAFBL&#10;AwQUAAYACAAAACEAvlobTdYAAAADAQAADwAAAGRycy9kb3ducmV2LnhtbEyPQU/DMAyF70j8h8hI&#10;3FiyIlHomk4IsTuMHTh6rWkyGqdqsq38e7wTnKznZ733uV7PYVAnmpKPbGG5MKCI29h57i3sPjZ3&#10;j6BSRu5wiEwWfijBurm+qrHq4pnf6bTNvZIQThVacDmPldapdRQwLeJILN5XnAJmkVOvuwnPEh4G&#10;XRjzoAN6lgaHI704ar+3x2BBe38oP8PSvOJmfnNPZemNL629vZmfV6AyzfnvGC74gg6NMO3jkbuk&#10;BgvySL5slXiFKUDtZd4b0E2t/7M3vwAAAP//AwBQSwECLQAUAAYACAAAACEAtoM4kv4AAADhAQAA&#10;EwAAAAAAAAAAAAAAAAAAAAAAW0NvbnRlbnRfVHlwZXNdLnhtbFBLAQItABQABgAIAAAAIQA4/SH/&#10;1gAAAJQBAAALAAAAAAAAAAAAAAAAAC8BAABfcmVscy8ucmVsc1BLAQItABQABgAIAAAAIQBo00vH&#10;3wEAACQEAAAOAAAAAAAAAAAAAAAAAC4CAABkcnMvZTJvRG9jLnhtbFBLAQItABQABgAIAAAAIQC+&#10;WhtN1gAAAAMBAAAPAAAAAAAAAAAAAAAAADkEAABkcnMvZG93bnJldi54bWxQSwUGAAAAAAQABADz&#10;AAAAPAUAAAAA&#10;" o:allowincell="f" filled="f" stroked="f" strokeweight="0">
              <v:textbox style="mso-fit-shape-to-text:t" inset="0,0,0,0">
                <w:txbxContent>
                  <w:p w:rsidR="007756E1" w:rsidRDefault="00F47D67">
                    <w:pPr>
                      <w:pStyle w:val="af0"/>
                      <w:rPr>
                        <w:rStyle w:val="a3"/>
                      </w:rPr>
                    </w:pPr>
                    <w:r>
                      <w:rPr>
                        <w:rStyle w:val="a3"/>
                        <w:color w:val="000000"/>
                      </w:rPr>
                      <w:fldChar w:fldCharType="begin"/>
                    </w:r>
                    <w:r>
                      <w:rPr>
                        <w:rStyle w:val="a3"/>
                        <w:color w:val="000000"/>
                      </w:rPr>
                      <w:instrText xml:space="preserve"> PAGE </w:instrText>
                    </w:r>
                    <w:r>
                      <w:rPr>
                        <w:rStyle w:val="a3"/>
                        <w:color w:val="000000"/>
                      </w:rPr>
                      <w:fldChar w:fldCharType="separate"/>
                    </w:r>
                    <w:r w:rsidR="0073163F">
                      <w:rPr>
                        <w:rStyle w:val="a3"/>
                        <w:noProof/>
                        <w:color w:val="000000"/>
                      </w:rPr>
                      <w:t>1</w:t>
                    </w:r>
                    <w:r>
                      <w:rPr>
                        <w:rStyle w:val="a3"/>
                        <w:color w:val="000000"/>
                      </w:rPr>
                      <w:fldChar w:fldCharType="end"/>
                    </w:r>
                  </w:p>
                </w:txbxContent>
              </v:textbox>
              <w10:wrap type="square"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6E1" w:rsidRDefault="00F47D67">
    <w:pPr>
      <w:pStyle w:val="af0"/>
      <w:ind w:right="360"/>
    </w:pPr>
    <w:r>
      <w:rPr>
        <w:noProof/>
        <w:lang w:val="en-US" w:eastAsia="en-US"/>
      </w:rPr>
      <mc:AlternateContent>
        <mc:Choice Requires="wps">
          <w:drawing>
            <wp:anchor distT="0" distB="0" distL="0" distR="0" simplePos="0" relativeHeight="251657728" behindDoc="1" locked="0" layoutInCell="0" allowOverlap="1">
              <wp:simplePos x="0" y="0"/>
              <wp:positionH relativeFrom="margin">
                <wp:align>right</wp:align>
              </wp:positionH>
              <wp:positionV relativeFrom="paragraph">
                <wp:posOffset>635</wp:posOffset>
              </wp:positionV>
              <wp:extent cx="128270" cy="145415"/>
              <wp:effectExtent l="0" t="0" r="0" b="0"/>
              <wp:wrapSquare wrapText="bothSides"/>
              <wp:docPr id="27" name="Frame2"/>
              <wp:cNvGraphicFramePr/>
              <a:graphic xmlns:a="http://schemas.openxmlformats.org/drawingml/2006/main">
                <a:graphicData uri="http://schemas.microsoft.com/office/word/2010/wordprocessingShape">
                  <wps:wsp>
                    <wps:cNvSpPr/>
                    <wps:spPr>
                      <a:xfrm>
                        <a:off x="0" y="0"/>
                        <a:ext cx="128160" cy="145440"/>
                      </a:xfrm>
                      <a:prstGeom prst="rect">
                        <a:avLst/>
                      </a:prstGeom>
                      <a:noFill/>
                      <a:ln w="0">
                        <a:noFill/>
                      </a:ln>
                    </wps:spPr>
                    <wps:style>
                      <a:lnRef idx="0">
                        <a:scrgbClr r="0" g="0" b="0"/>
                      </a:lnRef>
                      <a:fillRef idx="0">
                        <a:scrgbClr r="0" g="0" b="0"/>
                      </a:fillRef>
                      <a:effectRef idx="0">
                        <a:scrgbClr r="0" g="0" b="0"/>
                      </a:effectRef>
                      <a:fontRef idx="minor"/>
                    </wps:style>
                    <wps:txbx>
                      <w:txbxContent>
                        <w:p w:rsidR="007756E1" w:rsidRDefault="00F47D67">
                          <w:pPr>
                            <w:pStyle w:val="af0"/>
                            <w:rPr>
                              <w:rStyle w:val="a3"/>
                            </w:rPr>
                          </w:pPr>
                          <w:r>
                            <w:rPr>
                              <w:rStyle w:val="a3"/>
                              <w:color w:val="000000"/>
                            </w:rPr>
                            <w:fldChar w:fldCharType="begin"/>
                          </w:r>
                          <w:r>
                            <w:rPr>
                              <w:rStyle w:val="a3"/>
                              <w:color w:val="000000"/>
                            </w:rPr>
                            <w:instrText xml:space="preserve"> PAGE </w:instrText>
                          </w:r>
                          <w:r>
                            <w:rPr>
                              <w:rStyle w:val="a3"/>
                              <w:color w:val="000000"/>
                            </w:rPr>
                            <w:fldChar w:fldCharType="separate"/>
                          </w:r>
                          <w:r>
                            <w:rPr>
                              <w:rStyle w:val="a3"/>
                              <w:color w:val="000000"/>
                            </w:rPr>
                            <w:t>15</w:t>
                          </w:r>
                          <w:r>
                            <w:rPr>
                              <w:rStyle w:val="a3"/>
                              <w:color w:val="000000"/>
                            </w:rPr>
                            <w:fldChar w:fldCharType="end"/>
                          </w:r>
                        </w:p>
                      </w:txbxContent>
                    </wps:txbx>
                    <wps:bodyPr lIns="0" tIns="0" rIns="0" bIns="0" anchor="t">
                      <a:spAutoFit/>
                    </wps:bodyPr>
                  </wps:wsp>
                </a:graphicData>
              </a:graphic>
            </wp:anchor>
          </w:drawing>
        </mc:Choice>
        <mc:Fallback>
          <w:pict>
            <v:rect id="_x0000_s1028" style="position:absolute;margin-left:-41.1pt;margin-top:.05pt;width:10.1pt;height:11.45pt;z-index:-25165875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dQf3wEAACQEAAAOAAAAZHJzL2Uyb0RvYy54bWysU9tu3CAQfa/Uf0C8Z722tmlkrTeqGm1V&#10;qUqjpv0AjGGNxE0DWXv/PgO+JG2fUvUFBpjbOWfY345Gk7OAoJxtaLnZUiIsd52yp4b++nm8uqEk&#10;RGY7pp0VDb2IQG8P79/tB1+LyvVOdwIIJrGhHnxD+xh9XRSB98KwsHFeWHyUDgyLeIRT0QEbMLvR&#10;RbXdXheDg86D4yIEvL2bHukh55dS8PhdyiAi0Q3F3mJeIa9tWovDntUnYL5XfG6D/UMXhimLRddU&#10;dywy8gTqr1RGcXDBybjhzhROSsVFxoBoyu0faB575kXGguQEv9IU/l9afn9+AKK6hlYfKbHMoEZH&#10;wK1K1Aw+1Ojx6B9gPgU0E85Rgkk7IiBjpvOy0inGSDheltVNeY2kc3wqdx92u0x38RLsIcQvwhmS&#10;jIYCqpVJZOdvIWJBdF1cUi3rjkrrrJi2ZEj1frtGd20xKnU99ZmteNEi+Wn7Q0iEmttNF4HDqf2s&#10;gUzzgAOLzS5TkZNhQHKUWPaNsXNIihZ5DN8Yvwbl+s7GNd4o6yCJM+Gc0CWgcWzHSclFutZ1F1RX&#10;f7U4MWn6FwMWo10MZnnvkIdJgOA/PUVkO4uQck+Z5po4ilmb+dukWX99zl4vn/vwDAAA//8DAFBL&#10;AwQUAAYACAAAACEAvlobTdYAAAADAQAADwAAAGRycy9kb3ducmV2LnhtbEyPQU/DMAyF70j8h8hI&#10;3FiyIlHomk4IsTuMHTh6rWkyGqdqsq38e7wTnKznZ733uV7PYVAnmpKPbGG5MKCI29h57i3sPjZ3&#10;j6BSRu5wiEwWfijBurm+qrHq4pnf6bTNvZIQThVacDmPldapdRQwLeJILN5XnAJmkVOvuwnPEh4G&#10;XRjzoAN6lgaHI704ar+3x2BBe38oP8PSvOJmfnNPZemNL629vZmfV6AyzfnvGC74gg6NMO3jkbuk&#10;BgvySL5slXiFKUDtZd4b0E2t/7M3vwAAAP//AwBQSwECLQAUAAYACAAAACEAtoM4kv4AAADhAQAA&#10;EwAAAAAAAAAAAAAAAAAAAAAAW0NvbnRlbnRfVHlwZXNdLnhtbFBLAQItABQABgAIAAAAIQA4/SH/&#10;1gAAAJQBAAALAAAAAAAAAAAAAAAAAC8BAABfcmVscy8ucmVsc1BLAQItABQABgAIAAAAIQAGIdQf&#10;3wEAACQEAAAOAAAAAAAAAAAAAAAAAC4CAABkcnMvZTJvRG9jLnhtbFBLAQItABQABgAIAAAAIQC+&#10;WhtN1gAAAAMBAAAPAAAAAAAAAAAAAAAAADkEAABkcnMvZG93bnJldi54bWxQSwUGAAAAAAQABADz&#10;AAAAPAUAAAAA&#10;" o:allowincell="f" filled="f" stroked="f" strokeweight="0">
              <v:textbox style="mso-fit-shape-to-text:t" inset="0,0,0,0">
                <w:txbxContent>
                  <w:p w:rsidR="007756E1" w:rsidRDefault="00F47D67">
                    <w:pPr>
                      <w:pStyle w:val="af0"/>
                      <w:rPr>
                        <w:rStyle w:val="a3"/>
                      </w:rPr>
                    </w:pPr>
                    <w:r>
                      <w:rPr>
                        <w:rStyle w:val="a3"/>
                        <w:color w:val="000000"/>
                      </w:rPr>
                      <w:fldChar w:fldCharType="begin"/>
                    </w:r>
                    <w:r>
                      <w:rPr>
                        <w:rStyle w:val="a3"/>
                        <w:color w:val="000000"/>
                      </w:rPr>
                      <w:instrText xml:space="preserve"> PAGE </w:instrText>
                    </w:r>
                    <w:r>
                      <w:rPr>
                        <w:rStyle w:val="a3"/>
                        <w:color w:val="000000"/>
                      </w:rPr>
                      <w:fldChar w:fldCharType="separate"/>
                    </w:r>
                    <w:r>
                      <w:rPr>
                        <w:rStyle w:val="a3"/>
                        <w:color w:val="000000"/>
                      </w:rPr>
                      <w:t>15</w:t>
                    </w:r>
                    <w:r>
                      <w:rPr>
                        <w:rStyle w:val="a3"/>
                        <w:color w:val="000000"/>
                      </w:rP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055D" w:rsidRDefault="00B9055D">
      <w:r>
        <w:separator/>
      </w:r>
    </w:p>
  </w:footnote>
  <w:footnote w:type="continuationSeparator" w:id="0">
    <w:p w:rsidR="00B9055D" w:rsidRDefault="00B905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56E1"/>
    <w:rsid w:val="00050FBF"/>
    <w:rsid w:val="000E7965"/>
    <w:rsid w:val="002A228B"/>
    <w:rsid w:val="005372FC"/>
    <w:rsid w:val="005B1577"/>
    <w:rsid w:val="0073163F"/>
    <w:rsid w:val="007756E1"/>
    <w:rsid w:val="009D1905"/>
    <w:rsid w:val="00B9055D"/>
    <w:rsid w:val="00BC23BB"/>
    <w:rsid w:val="00C377AC"/>
    <w:rsid w:val="00D918D9"/>
    <w:rsid w:val="00DE404D"/>
    <w:rsid w:val="00E76C35"/>
    <w:rsid w:val="00F47D6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D7701"/>
  <w15:docId w15:val="{FEB0E174-E4EF-49AD-8FDE-6F15BB2DA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C4F2D"/>
    <w:rPr>
      <w:rFonts w:eastAsia="Times New Roman"/>
      <w:lang w:val="ru-RU" w:eastAsia="ru-RU"/>
    </w:rPr>
  </w:style>
  <w:style w:type="paragraph" w:styleId="1">
    <w:name w:val="heading 1"/>
    <w:basedOn w:val="a"/>
    <w:next w:val="a"/>
    <w:qFormat/>
    <w:rsid w:val="00AA0B9A"/>
    <w:pPr>
      <w:keepNext/>
      <w:spacing w:before="240" w:after="60"/>
      <w:outlineLvl w:val="0"/>
    </w:pPr>
    <w:rPr>
      <w:rFonts w:ascii="Arial" w:hAnsi="Arial" w:cs="Arial"/>
      <w:b/>
      <w:bCs/>
      <w:kern w:val="2"/>
      <w:sz w:val="32"/>
      <w:szCs w:val="32"/>
    </w:rPr>
  </w:style>
  <w:style w:type="paragraph" w:styleId="2">
    <w:name w:val="heading 2"/>
    <w:basedOn w:val="a"/>
    <w:next w:val="a"/>
    <w:qFormat/>
    <w:rsid w:val="00A40B24"/>
    <w:pPr>
      <w:keepNext/>
      <w:jc w:val="center"/>
      <w:outlineLvl w:val="1"/>
    </w:pPr>
    <w:rPr>
      <w:rFonts w:ascii="Arial Azeri" w:hAnsi="Arial Azeri"/>
      <w:b/>
      <w:bCs/>
      <w:sz w:val="24"/>
      <w:szCs w:val="24"/>
    </w:rPr>
  </w:style>
  <w:style w:type="paragraph" w:styleId="3">
    <w:name w:val="heading 3"/>
    <w:basedOn w:val="a"/>
    <w:next w:val="a"/>
    <w:qFormat/>
    <w:rsid w:val="00A40B24"/>
    <w:pPr>
      <w:keepNext/>
      <w:ind w:right="-1050"/>
      <w:outlineLvl w:val="2"/>
    </w:pPr>
    <w:rPr>
      <w:rFonts w:ascii="Times Latin" w:hAnsi="Times Latin"/>
      <w:sz w:val="24"/>
      <w:szCs w:val="24"/>
    </w:rPr>
  </w:style>
  <w:style w:type="paragraph" w:styleId="4">
    <w:name w:val="heading 4"/>
    <w:basedOn w:val="a"/>
    <w:next w:val="a"/>
    <w:qFormat/>
    <w:rsid w:val="00A40B24"/>
    <w:pPr>
      <w:keepNext/>
      <w:ind w:left="-426" w:right="-908"/>
      <w:jc w:val="center"/>
      <w:outlineLvl w:val="3"/>
    </w:pPr>
    <w:rPr>
      <w:rFonts w:ascii="Arial AzLat" w:hAnsi="Arial AzLat"/>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rsid w:val="00A40B24"/>
  </w:style>
  <w:style w:type="character" w:customStyle="1" w:styleId="a4">
    <w:name w:val="Текст выноски Знак"/>
    <w:qFormat/>
    <w:rsid w:val="006243DE"/>
    <w:rPr>
      <w:rFonts w:ascii="Tahoma" w:eastAsia="Times New Roman" w:hAnsi="Tahoma" w:cs="Tahoma"/>
      <w:sz w:val="16"/>
      <w:szCs w:val="16"/>
      <w:lang w:val="ru-RU" w:eastAsia="ru-RU"/>
    </w:rPr>
  </w:style>
  <w:style w:type="character" w:customStyle="1" w:styleId="a5">
    <w:name w:val="Основной текст_"/>
    <w:qFormat/>
    <w:rsid w:val="00712F28"/>
    <w:rPr>
      <w:rFonts w:eastAsia="Times New Roman"/>
      <w:sz w:val="26"/>
      <w:szCs w:val="26"/>
      <w:shd w:val="clear" w:color="auto" w:fill="FFFFFF"/>
    </w:rPr>
  </w:style>
  <w:style w:type="character" w:customStyle="1" w:styleId="a6">
    <w:name w:val="Основной текст + Полужирный"/>
    <w:qFormat/>
    <w:rsid w:val="00712F28"/>
    <w:rPr>
      <w:rFonts w:ascii="Times New Roman" w:eastAsia="Times New Roman" w:hAnsi="Times New Roman" w:cs="Times New Roman"/>
      <w:b/>
      <w:bCs/>
      <w:color w:val="000000"/>
      <w:spacing w:val="0"/>
      <w:w w:val="100"/>
      <w:sz w:val="26"/>
      <w:szCs w:val="26"/>
      <w:shd w:val="clear" w:color="auto" w:fill="FFFFFF"/>
    </w:rPr>
  </w:style>
  <w:style w:type="character" w:customStyle="1" w:styleId="10">
    <w:name w:val="Основной текст1"/>
    <w:qFormat/>
    <w:rsid w:val="00712F28"/>
    <w:rPr>
      <w:rFonts w:ascii="Times New Roman" w:eastAsia="Times New Roman" w:hAnsi="Times New Roman" w:cs="Times New Roman"/>
      <w:color w:val="000000"/>
      <w:spacing w:val="0"/>
      <w:w w:val="100"/>
      <w:sz w:val="26"/>
      <w:szCs w:val="26"/>
      <w:u w:val="single"/>
      <w:shd w:val="clear" w:color="auto" w:fill="FFFFFF"/>
    </w:rPr>
  </w:style>
  <w:style w:type="character" w:styleId="a7">
    <w:name w:val="annotation reference"/>
    <w:qFormat/>
    <w:rsid w:val="009E47A1"/>
    <w:rPr>
      <w:sz w:val="16"/>
      <w:szCs w:val="16"/>
    </w:rPr>
  </w:style>
  <w:style w:type="character" w:customStyle="1" w:styleId="a8">
    <w:name w:val="Текст примечания Знак"/>
    <w:qFormat/>
    <w:rsid w:val="009E47A1"/>
    <w:rPr>
      <w:rFonts w:eastAsia="Times New Roman"/>
      <w:lang w:val="ru-RU" w:eastAsia="ru-RU"/>
    </w:rPr>
  </w:style>
  <w:style w:type="character" w:customStyle="1" w:styleId="a9">
    <w:name w:val="Тема примечания Знак"/>
    <w:qFormat/>
    <w:rsid w:val="009E47A1"/>
    <w:rPr>
      <w:rFonts w:eastAsia="Times New Roman"/>
      <w:b/>
      <w:bCs/>
      <w:lang w:val="ru-RU" w:eastAsia="ru-RU"/>
    </w:rPr>
  </w:style>
  <w:style w:type="character" w:styleId="aa">
    <w:name w:val="Emphasis"/>
    <w:uiPriority w:val="20"/>
    <w:qFormat/>
    <w:rsid w:val="00FB0D57"/>
    <w:rPr>
      <w:i/>
      <w:iCs/>
    </w:rPr>
  </w:style>
  <w:style w:type="character" w:customStyle="1" w:styleId="Exact">
    <w:name w:val="Основной текст Exact"/>
    <w:qFormat/>
    <w:rsid w:val="0059549A"/>
    <w:rPr>
      <w:rFonts w:ascii="Times New Roman" w:eastAsia="Times New Roman" w:hAnsi="Times New Roman" w:cs="Times New Roman"/>
      <w:b w:val="0"/>
      <w:bCs w:val="0"/>
      <w:i w:val="0"/>
      <w:iCs w:val="0"/>
      <w:caps w:val="0"/>
      <w:smallCaps w:val="0"/>
      <w:strike w:val="0"/>
      <w:dstrike w:val="0"/>
      <w:spacing w:val="6"/>
      <w:u w:val="none"/>
    </w:rPr>
  </w:style>
  <w:style w:type="character" w:customStyle="1" w:styleId="7Exact">
    <w:name w:val="Основной текст (7) Exact"/>
    <w:qFormat/>
    <w:rsid w:val="0059549A"/>
    <w:rPr>
      <w:rFonts w:ascii="Times New Roman" w:eastAsia="Times New Roman" w:hAnsi="Times New Roman" w:cs="Times New Roman"/>
      <w:b/>
      <w:bCs/>
      <w:i w:val="0"/>
      <w:iCs w:val="0"/>
      <w:caps w:val="0"/>
      <w:smallCaps w:val="0"/>
      <w:strike w:val="0"/>
      <w:dstrike w:val="0"/>
      <w:spacing w:val="8"/>
      <w:u w:val="none"/>
    </w:rPr>
  </w:style>
  <w:style w:type="character" w:customStyle="1" w:styleId="0ptExact">
    <w:name w:val="Основной текст + Полужирный;Курсив;Интервал 0 pt Exact"/>
    <w:qFormat/>
    <w:rsid w:val="0059549A"/>
    <w:rPr>
      <w:rFonts w:ascii="Times New Roman" w:eastAsia="Times New Roman" w:hAnsi="Times New Roman" w:cs="Times New Roman"/>
      <w:b/>
      <w:bCs/>
      <w:i/>
      <w:iCs/>
      <w:color w:val="000000"/>
      <w:spacing w:val="3"/>
      <w:w w:val="100"/>
      <w:sz w:val="24"/>
      <w:szCs w:val="24"/>
      <w:shd w:val="clear" w:color="auto" w:fill="FFFFFF"/>
    </w:rPr>
  </w:style>
  <w:style w:type="character" w:customStyle="1" w:styleId="0ptExact0">
    <w:name w:val="Основной текст + Полужирный;Интервал 0 pt Exact"/>
    <w:qFormat/>
    <w:rsid w:val="0059549A"/>
    <w:rPr>
      <w:rFonts w:ascii="Times New Roman" w:eastAsia="Times New Roman" w:hAnsi="Times New Roman" w:cs="Times New Roman"/>
      <w:b/>
      <w:bCs/>
      <w:color w:val="000000"/>
      <w:spacing w:val="8"/>
      <w:w w:val="100"/>
      <w:sz w:val="24"/>
      <w:szCs w:val="24"/>
      <w:shd w:val="clear" w:color="auto" w:fill="FFFFFF"/>
    </w:rPr>
  </w:style>
  <w:style w:type="character" w:customStyle="1" w:styleId="7">
    <w:name w:val="Основной текст (7)"/>
    <w:qFormat/>
    <w:rsid w:val="00033841"/>
    <w:rPr>
      <w:rFonts w:ascii="Times New Roman" w:eastAsia="Times New Roman" w:hAnsi="Times New Roman" w:cs="Times New Roman"/>
      <w:b/>
      <w:bCs/>
      <w:i w:val="0"/>
      <w:iCs w:val="0"/>
      <w:caps w:val="0"/>
      <w:smallCaps w:val="0"/>
      <w:strike w:val="0"/>
      <w:dstrike w:val="0"/>
      <w:color w:val="000000"/>
      <w:spacing w:val="0"/>
      <w:w w:val="100"/>
      <w:sz w:val="26"/>
      <w:szCs w:val="26"/>
      <w:u w:val="single"/>
    </w:rPr>
  </w:style>
  <w:style w:type="character" w:customStyle="1" w:styleId="tm81">
    <w:name w:val="tm81"/>
    <w:qFormat/>
    <w:rsid w:val="00561584"/>
    <w:rPr>
      <w:rFonts w:ascii="Arial" w:hAnsi="Arial" w:cs="Arial"/>
      <w:sz w:val="24"/>
      <w:szCs w:val="24"/>
    </w:rPr>
  </w:style>
  <w:style w:type="character" w:customStyle="1" w:styleId="LineNumbering">
    <w:name w:val="Line Numbering"/>
  </w:style>
  <w:style w:type="paragraph" w:customStyle="1" w:styleId="Heading">
    <w:name w:val="Heading"/>
    <w:basedOn w:val="a"/>
    <w:next w:val="ab"/>
    <w:qFormat/>
    <w:pPr>
      <w:keepNext/>
      <w:spacing w:before="240" w:after="120"/>
    </w:pPr>
    <w:rPr>
      <w:rFonts w:ascii="Liberation Sans" w:eastAsia="Microsoft YaHei" w:hAnsi="Liberation Sans" w:cs="Mangal"/>
      <w:sz w:val="28"/>
      <w:szCs w:val="28"/>
    </w:rPr>
  </w:style>
  <w:style w:type="paragraph" w:styleId="ab">
    <w:name w:val="Body Text"/>
    <w:basedOn w:val="a"/>
    <w:rsid w:val="005D215C"/>
    <w:pPr>
      <w:jc w:val="both"/>
    </w:pPr>
    <w:rPr>
      <w:rFonts w:ascii="Arial AzCyr" w:hAnsi="Arial AzCyr"/>
      <w:sz w:val="24"/>
    </w:rPr>
  </w:style>
  <w:style w:type="paragraph" w:styleId="ac">
    <w:name w:val="List"/>
    <w:basedOn w:val="ab"/>
    <w:rPr>
      <w:rFonts w:ascii="Arial" w:hAnsi="Arial" w:cs="Mangal"/>
    </w:rPr>
  </w:style>
  <w:style w:type="paragraph" w:styleId="ad">
    <w:name w:val="caption"/>
    <w:basedOn w:val="a"/>
    <w:qFormat/>
    <w:pPr>
      <w:ind w:right="-1050"/>
      <w:jc w:val="center"/>
    </w:pPr>
    <w:rPr>
      <w:rFonts w:ascii="Arial AzLat" w:hAnsi="Arial AzLat"/>
      <w:sz w:val="28"/>
      <w:lang w:val="en-US"/>
    </w:rPr>
  </w:style>
  <w:style w:type="paragraph" w:customStyle="1" w:styleId="Index">
    <w:name w:val="Index"/>
    <w:basedOn w:val="a"/>
    <w:qFormat/>
    <w:pPr>
      <w:suppressLineNumbers/>
    </w:pPr>
    <w:rPr>
      <w:rFonts w:ascii="Arial" w:hAnsi="Arial" w:cs="Mangal"/>
    </w:rPr>
  </w:style>
  <w:style w:type="paragraph" w:styleId="ae">
    <w:name w:val="Title"/>
    <w:basedOn w:val="a"/>
    <w:qFormat/>
    <w:rsid w:val="00A40B24"/>
    <w:pPr>
      <w:ind w:right="-1050"/>
      <w:jc w:val="center"/>
    </w:pPr>
    <w:rPr>
      <w:rFonts w:ascii="Arial AzLat" w:hAnsi="Arial AzLat"/>
      <w:sz w:val="28"/>
      <w:szCs w:val="28"/>
      <w:lang w:val="en-US"/>
    </w:rPr>
  </w:style>
  <w:style w:type="paragraph" w:styleId="af">
    <w:name w:val="Block Text"/>
    <w:basedOn w:val="a"/>
    <w:qFormat/>
    <w:rsid w:val="00A40B24"/>
    <w:pPr>
      <w:ind w:left="4140" w:right="-1050"/>
    </w:pPr>
    <w:rPr>
      <w:rFonts w:ascii="Arial Azeri" w:hAnsi="Arial Azeri"/>
      <w:sz w:val="28"/>
      <w:szCs w:val="28"/>
    </w:rPr>
  </w:style>
  <w:style w:type="paragraph" w:styleId="30">
    <w:name w:val="Body Text 3"/>
    <w:basedOn w:val="a"/>
    <w:qFormat/>
    <w:rsid w:val="00A40B24"/>
    <w:pPr>
      <w:ind w:right="-766"/>
      <w:jc w:val="both"/>
    </w:pPr>
    <w:rPr>
      <w:rFonts w:ascii="Arial Azeri" w:hAnsi="Arial Azeri"/>
      <w:sz w:val="24"/>
      <w:szCs w:val="24"/>
      <w:lang w:val="en-US"/>
    </w:rPr>
  </w:style>
  <w:style w:type="paragraph" w:customStyle="1" w:styleId="HeaderandFooter">
    <w:name w:val="Header and Footer"/>
    <w:basedOn w:val="a"/>
    <w:qFormat/>
  </w:style>
  <w:style w:type="paragraph" w:styleId="af0">
    <w:name w:val="footer"/>
    <w:basedOn w:val="a"/>
    <w:rsid w:val="00A40B24"/>
    <w:pPr>
      <w:tabs>
        <w:tab w:val="center" w:pos="4677"/>
        <w:tab w:val="right" w:pos="9355"/>
      </w:tabs>
    </w:pPr>
  </w:style>
  <w:style w:type="paragraph" w:styleId="af1">
    <w:name w:val="Subtitle"/>
    <w:basedOn w:val="a"/>
    <w:qFormat/>
    <w:rsid w:val="00A40B24"/>
    <w:pPr>
      <w:ind w:right="-199"/>
    </w:pPr>
    <w:rPr>
      <w:rFonts w:ascii="Arial AzLat" w:hAnsi="Arial AzLat"/>
      <w:i/>
      <w:iCs/>
      <w:sz w:val="24"/>
      <w:szCs w:val="24"/>
    </w:rPr>
  </w:style>
  <w:style w:type="paragraph" w:styleId="af2">
    <w:name w:val="header"/>
    <w:basedOn w:val="a"/>
    <w:rsid w:val="00A40B24"/>
    <w:pPr>
      <w:tabs>
        <w:tab w:val="center" w:pos="4677"/>
        <w:tab w:val="right" w:pos="9355"/>
      </w:tabs>
    </w:pPr>
  </w:style>
  <w:style w:type="paragraph" w:styleId="af3">
    <w:name w:val="Balloon Text"/>
    <w:basedOn w:val="a"/>
    <w:qFormat/>
    <w:rsid w:val="006243DE"/>
    <w:rPr>
      <w:rFonts w:ascii="Tahoma" w:hAnsi="Tahoma" w:cs="Tahoma"/>
      <w:sz w:val="16"/>
      <w:szCs w:val="16"/>
    </w:rPr>
  </w:style>
  <w:style w:type="paragraph" w:customStyle="1" w:styleId="40">
    <w:name w:val="Основной текст4"/>
    <w:basedOn w:val="a"/>
    <w:qFormat/>
    <w:rsid w:val="00712F28"/>
    <w:pPr>
      <w:widowControl w:val="0"/>
      <w:shd w:val="clear" w:color="auto" w:fill="FFFFFF"/>
      <w:spacing w:before="420" w:line="312" w:lineRule="exact"/>
      <w:ind w:hanging="1740"/>
      <w:jc w:val="both"/>
    </w:pPr>
    <w:rPr>
      <w:sz w:val="26"/>
      <w:szCs w:val="26"/>
      <w:lang w:val="az-Latn-AZ" w:eastAsia="az-Latn-AZ"/>
    </w:rPr>
  </w:style>
  <w:style w:type="paragraph" w:styleId="af4">
    <w:name w:val="annotation text"/>
    <w:basedOn w:val="a"/>
    <w:qFormat/>
    <w:rsid w:val="009E47A1"/>
  </w:style>
  <w:style w:type="paragraph" w:styleId="af5">
    <w:name w:val="annotation subject"/>
    <w:basedOn w:val="af4"/>
    <w:next w:val="af4"/>
    <w:qFormat/>
    <w:rsid w:val="009E47A1"/>
    <w:rPr>
      <w:b/>
      <w:bCs/>
    </w:rPr>
  </w:style>
  <w:style w:type="paragraph" w:customStyle="1" w:styleId="ColorfulList-Accent11">
    <w:name w:val="Colorful List - Accent 11"/>
    <w:basedOn w:val="a"/>
    <w:uiPriority w:val="34"/>
    <w:qFormat/>
    <w:rsid w:val="004F0A41"/>
    <w:pPr>
      <w:spacing w:after="200" w:line="276" w:lineRule="auto"/>
      <w:ind w:left="720"/>
      <w:contextualSpacing/>
    </w:pPr>
    <w:rPr>
      <w:rFonts w:ascii="Calibri" w:eastAsia="Calibri" w:hAnsi="Calibri"/>
      <w:sz w:val="22"/>
      <w:szCs w:val="22"/>
      <w:lang w:eastAsia="en-US"/>
    </w:rPr>
  </w:style>
  <w:style w:type="paragraph" w:customStyle="1" w:styleId="MediumGrid21">
    <w:name w:val="Medium Grid 21"/>
    <w:uiPriority w:val="1"/>
    <w:qFormat/>
    <w:rsid w:val="00817A42"/>
    <w:rPr>
      <w:rFonts w:eastAsia="Times New Roman"/>
      <w:lang w:val="ru-RU" w:eastAsia="ru-RU"/>
    </w:rPr>
  </w:style>
  <w:style w:type="paragraph" w:customStyle="1" w:styleId="Caption1">
    <w:name w:val="Caption1"/>
    <w:basedOn w:val="a"/>
    <w:qFormat/>
    <w:rsid w:val="00561584"/>
    <w:pPr>
      <w:spacing w:before="20" w:after="20"/>
      <w:ind w:right="-1050"/>
      <w:jc w:val="center"/>
    </w:pPr>
    <w:rPr>
      <w:rFonts w:ascii="Arial AzLat" w:hAnsi="Arial AzLat" w:cs="Arial AzLat"/>
      <w:color w:val="000000"/>
      <w:sz w:val="28"/>
      <w:szCs w:val="28"/>
    </w:rPr>
  </w:style>
  <w:style w:type="paragraph" w:styleId="af6">
    <w:name w:val="Normal (Web)"/>
    <w:basedOn w:val="a"/>
    <w:uiPriority w:val="99"/>
    <w:unhideWhenUsed/>
    <w:qFormat/>
    <w:rsid w:val="009D6242"/>
    <w:pPr>
      <w:spacing w:beforeAutospacing="1" w:afterAutospacing="1"/>
    </w:pPr>
    <w:rPr>
      <w:sz w:val="24"/>
      <w:szCs w:val="24"/>
    </w:rPr>
  </w:style>
  <w:style w:type="paragraph" w:customStyle="1" w:styleId="FrameContents">
    <w:name w:val="Frame Contents"/>
    <w:basedOn w:val="a"/>
    <w:qFormat/>
  </w:style>
  <w:style w:type="table" w:styleId="af7">
    <w:name w:val="Table Grid"/>
    <w:basedOn w:val="a1"/>
    <w:rsid w:val="005B2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4F2C4-03C2-494F-AA36-871C57F4D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15</Pages>
  <Words>20492</Words>
  <Characters>11681</Characters>
  <Application>Microsoft Office Word</Application>
  <DocSecurity>0</DocSecurity>
  <Lines>97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Mehman Quliyev</dc:creator>
  <dc:description/>
  <cp:lastModifiedBy>Admin</cp:lastModifiedBy>
  <cp:revision>16</cp:revision>
  <cp:lastPrinted>2021-10-01T05:45:00Z</cp:lastPrinted>
  <dcterms:created xsi:type="dcterms:W3CDTF">2022-11-21T08:15:00Z</dcterms:created>
  <dcterms:modified xsi:type="dcterms:W3CDTF">2024-02-02T12:04:00Z</dcterms:modified>
  <dc:language>az-Latn-AZ</dc:language>
</cp:coreProperties>
</file>