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F34F3" w14:textId="3262E24D" w:rsidR="00B6074A" w:rsidRDefault="008B5776" w:rsidP="00401F10">
      <w:pPr>
        <w:pStyle w:val="a8"/>
        <w:spacing w:line="360" w:lineRule="auto"/>
        <w:ind w:left="4962" w:right="-2"/>
        <w:jc w:val="both"/>
        <w:rPr>
          <w:rFonts w:ascii="Arial" w:hAnsi="Arial" w:cs="Arial"/>
          <w:bCs/>
          <w:sz w:val="24"/>
          <w:szCs w:val="24"/>
          <w:lang w:val="az-Latn-AZ"/>
        </w:rPr>
      </w:pPr>
      <w:r>
        <w:rPr>
          <w:rFonts w:ascii="Arial" w:hAnsi="Arial" w:cs="Arial"/>
          <w:bCs/>
          <w:sz w:val="24"/>
          <w:szCs w:val="24"/>
          <w:lang w:val="az-Latn-AZ"/>
        </w:rPr>
        <w:t xml:space="preserve">Azərbaycan Respublikasının İqtisadiyyat Nazirliyi yanında Dövlət Vergi Xidmətinin </w:t>
      </w:r>
      <w:del w:id="0" w:author="Arif Alakbar" w:date="2025-04-24T15:57:00Z">
        <w:r w:rsidR="006431BF" w:rsidDel="00570E40">
          <w:rPr>
            <w:rFonts w:ascii="Arial" w:hAnsi="Arial" w:cs="Arial"/>
            <w:bCs/>
            <w:sz w:val="24"/>
            <w:szCs w:val="24"/>
            <w:lang w:val="az-Latn-AZ"/>
          </w:rPr>
          <w:delText>_______</w:delText>
        </w:r>
        <w:r w:rsidDel="00570E40">
          <w:rPr>
            <w:rFonts w:ascii="Arial" w:hAnsi="Arial" w:cs="Arial"/>
            <w:bCs/>
            <w:sz w:val="24"/>
            <w:szCs w:val="24"/>
            <w:lang w:val="az-Latn-AZ"/>
          </w:rPr>
          <w:delText xml:space="preserve"> </w:delText>
        </w:r>
      </w:del>
      <w:ins w:id="1" w:author="Arif Alakbar" w:date="2025-04-24T16:43:00Z">
        <w:r w:rsidR="000A63AC">
          <w:rPr>
            <w:rFonts w:ascii="Arial" w:hAnsi="Arial" w:cs="Arial"/>
            <w:bCs/>
            <w:sz w:val="24"/>
            <w:szCs w:val="24"/>
            <w:lang w:val="az-Latn-AZ"/>
          </w:rPr>
          <w:t>24</w:t>
        </w:r>
      </w:ins>
      <w:ins w:id="2" w:author="Arif Alakbar" w:date="2025-04-24T15:57:00Z">
        <w:r w:rsidR="00570E40">
          <w:rPr>
            <w:rFonts w:ascii="Arial" w:hAnsi="Arial" w:cs="Arial"/>
            <w:bCs/>
            <w:sz w:val="24"/>
            <w:szCs w:val="24"/>
            <w:lang w:val="az-Latn-AZ"/>
          </w:rPr>
          <w:t xml:space="preserve"> aprel </w:t>
        </w:r>
      </w:ins>
      <w:r>
        <w:rPr>
          <w:rFonts w:ascii="Arial" w:hAnsi="Arial" w:cs="Arial"/>
          <w:bCs/>
          <w:sz w:val="24"/>
          <w:szCs w:val="24"/>
          <w:lang w:val="az-Latn-AZ"/>
        </w:rPr>
        <w:t>202</w:t>
      </w:r>
      <w:r w:rsidR="006431BF">
        <w:rPr>
          <w:rFonts w:ascii="Arial" w:hAnsi="Arial" w:cs="Arial"/>
          <w:bCs/>
          <w:sz w:val="24"/>
          <w:szCs w:val="24"/>
          <w:lang w:val="az-Latn-AZ"/>
        </w:rPr>
        <w:t>5</w:t>
      </w:r>
      <w:r>
        <w:rPr>
          <w:rFonts w:ascii="Arial" w:hAnsi="Arial" w:cs="Arial"/>
          <w:bCs/>
          <w:sz w:val="24"/>
          <w:szCs w:val="24"/>
          <w:lang w:val="az-Latn-AZ"/>
        </w:rPr>
        <w:t>-c</w:t>
      </w:r>
      <w:r w:rsidR="006431BF">
        <w:rPr>
          <w:rFonts w:ascii="Arial" w:hAnsi="Arial" w:cs="Arial"/>
          <w:bCs/>
          <w:sz w:val="24"/>
          <w:szCs w:val="24"/>
          <w:lang w:val="az-Latn-AZ"/>
        </w:rPr>
        <w:t>i</w:t>
      </w:r>
      <w:r>
        <w:rPr>
          <w:rFonts w:ascii="Arial" w:hAnsi="Arial" w:cs="Arial"/>
          <w:bCs/>
          <w:sz w:val="24"/>
          <w:szCs w:val="24"/>
          <w:lang w:val="az-Latn-AZ"/>
        </w:rPr>
        <w:t xml:space="preserve"> il tarixli </w:t>
      </w:r>
      <w:ins w:id="3" w:author="Arif Alakbar" w:date="2025-04-24T15:57:00Z">
        <w:r w:rsidR="00570E40" w:rsidRPr="00570E40">
          <w:rPr>
            <w:rFonts w:ascii="Arial" w:hAnsi="Arial" w:cs="Arial"/>
            <w:bCs/>
            <w:sz w:val="24"/>
            <w:szCs w:val="24"/>
            <w:lang w:val="az-Latn-AZ"/>
          </w:rPr>
          <w:t>2517140100474500</w:t>
        </w:r>
        <w:r w:rsidR="00570E40">
          <w:rPr>
            <w:rFonts w:ascii="Arial" w:hAnsi="Arial" w:cs="Arial"/>
            <w:bCs/>
            <w:sz w:val="24"/>
            <w:szCs w:val="24"/>
            <w:lang w:val="az-Latn-AZ"/>
          </w:rPr>
          <w:t xml:space="preserve"> </w:t>
        </w:r>
      </w:ins>
      <w:del w:id="4" w:author="Arif Alakbar" w:date="2025-04-24T15:57:00Z">
        <w:r w:rsidR="006431BF" w:rsidDel="00570E40">
          <w:rPr>
            <w:rFonts w:ascii="ArialMT" w:hAnsi="ArialMT" w:cs="Arial"/>
            <w:bCs/>
            <w:sz w:val="24"/>
            <w:szCs w:val="24"/>
            <w:lang w:val="az-Latn-AZ"/>
          </w:rPr>
          <w:delText>_______________</w:delText>
        </w:r>
        <w:r w:rsidDel="00570E40">
          <w:rPr>
            <w:rFonts w:ascii="m-regular" w:hAnsi="m-regular" w:cs="Arial"/>
            <w:bCs/>
            <w:color w:val="303030"/>
            <w:sz w:val="24"/>
            <w:szCs w:val="24"/>
            <w:lang w:val="az-Latn-AZ"/>
          </w:rPr>
          <w:delText xml:space="preserve"> </w:delText>
        </w:r>
      </w:del>
      <w:r>
        <w:rPr>
          <w:rFonts w:ascii="Arial" w:hAnsi="Arial" w:cs="Arial"/>
          <w:bCs/>
          <w:sz w:val="24"/>
          <w:szCs w:val="24"/>
          <w:lang w:val="az-Latn-AZ"/>
        </w:rPr>
        <w:t>№-li Əmri ilə təsdiq edilmişdir.</w:t>
      </w:r>
    </w:p>
    <w:p w14:paraId="679F2F9B" w14:textId="77777777" w:rsidR="00B6074A" w:rsidRDefault="00B6074A" w:rsidP="00401F10">
      <w:pPr>
        <w:pStyle w:val="PlainText1"/>
        <w:tabs>
          <w:tab w:val="left" w:pos="426"/>
          <w:tab w:val="left" w:pos="1134"/>
          <w:tab w:val="left" w:pos="3686"/>
        </w:tabs>
        <w:spacing w:line="360" w:lineRule="auto"/>
        <w:ind w:firstLine="737"/>
        <w:jc w:val="center"/>
        <w:rPr>
          <w:rFonts w:ascii="Arial" w:hAnsi="Arial" w:cs="Arial"/>
          <w:b/>
          <w:sz w:val="24"/>
          <w:szCs w:val="24"/>
          <w:lang w:val="az-Latn-AZ"/>
        </w:rPr>
      </w:pPr>
    </w:p>
    <w:p w14:paraId="60F24BA3" w14:textId="77777777" w:rsidR="00B6074A" w:rsidRDefault="00B6074A" w:rsidP="00401F10">
      <w:pPr>
        <w:pStyle w:val="PlainText1"/>
        <w:tabs>
          <w:tab w:val="left" w:pos="426"/>
          <w:tab w:val="left" w:pos="1134"/>
          <w:tab w:val="left" w:pos="3686"/>
        </w:tabs>
        <w:spacing w:line="360" w:lineRule="auto"/>
        <w:ind w:firstLine="737"/>
        <w:jc w:val="center"/>
        <w:rPr>
          <w:rFonts w:ascii="Arial" w:hAnsi="Arial" w:cs="Arial"/>
          <w:b/>
          <w:sz w:val="24"/>
          <w:szCs w:val="24"/>
          <w:lang w:val="az-Latn-AZ"/>
        </w:rPr>
      </w:pPr>
    </w:p>
    <w:p w14:paraId="4A4C8F7F" w14:textId="77777777" w:rsidR="00B6074A" w:rsidRDefault="008B5776" w:rsidP="00401F1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“Muzdlu işlə əlaqədar ödəmə mənbəyində tutulmalar üzrə vahid bəyannamənin (hesabat)”ın tərtib edilməsi</w:t>
      </w:r>
    </w:p>
    <w:p w14:paraId="7629C876" w14:textId="77777777" w:rsidR="00B6074A" w:rsidRDefault="008B5776" w:rsidP="00401F1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sz w:val="24"/>
          <w:szCs w:val="24"/>
          <w:lang w:val="az-Latn-AZ"/>
        </w:rPr>
        <w:t xml:space="preserve"> </w:t>
      </w:r>
    </w:p>
    <w:p w14:paraId="3BFC4217" w14:textId="77777777" w:rsidR="00B6074A" w:rsidRDefault="008B5776" w:rsidP="00401F10">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Q A Y D A S I</w:t>
      </w:r>
    </w:p>
    <w:p w14:paraId="5780437F" w14:textId="77777777" w:rsidR="00B6074A" w:rsidRDefault="00B6074A" w:rsidP="00401F10">
      <w:pPr>
        <w:pStyle w:val="PlainText1"/>
        <w:tabs>
          <w:tab w:val="left" w:pos="426"/>
          <w:tab w:val="left" w:pos="1134"/>
          <w:tab w:val="left" w:pos="3686"/>
        </w:tabs>
        <w:spacing w:line="360" w:lineRule="auto"/>
        <w:ind w:firstLine="737"/>
        <w:jc w:val="center"/>
        <w:rPr>
          <w:rFonts w:ascii="Arial" w:hAnsi="Arial" w:cs="Arial"/>
          <w:sz w:val="24"/>
          <w:szCs w:val="24"/>
          <w:lang w:val="az-Latn-AZ"/>
        </w:rPr>
      </w:pPr>
    </w:p>
    <w:p w14:paraId="6EAA427D" w14:textId="2763E095" w:rsidR="00B6074A" w:rsidRDefault="008B5776" w:rsidP="00401F10">
      <w:pPr>
        <w:pStyle w:val="PlainText1"/>
        <w:tabs>
          <w:tab w:val="left" w:pos="426"/>
          <w:tab w:val="left" w:pos="1134"/>
          <w:tab w:val="left" w:pos="3686"/>
        </w:tabs>
        <w:spacing w:line="360" w:lineRule="auto"/>
        <w:ind w:firstLine="737"/>
        <w:jc w:val="both"/>
        <w:rPr>
          <w:rFonts w:ascii="Arial" w:hAnsi="Arial" w:cs="Arial"/>
          <w:bCs/>
          <w:sz w:val="24"/>
          <w:szCs w:val="24"/>
          <w:lang w:val="az-Latn-AZ"/>
        </w:rPr>
      </w:pPr>
      <w:r>
        <w:rPr>
          <w:rFonts w:ascii="Arial" w:hAnsi="Arial" w:cs="Arial"/>
          <w:sz w:val="24"/>
          <w:szCs w:val="24"/>
          <w:lang w:val="az-Latn-AZ"/>
        </w:rPr>
        <w:t xml:space="preserve">“Muzdlu işlə əlaqədar ödəmə mənbəyində tutulmalar üzrə vahid bəyannamə (hesabat)” (bundan sonra Bəyannamə) Azərbaycan Respublikası Vergi Məcəlləsinin 98-ci maddəsinə əsasən Azərbaycan Respublikasının ərazisində muzdlu işlə əlaqədar ödənilən gəlirdən ödəmə mənbəyində gəlir vergisini tutan şəxslər, </w:t>
      </w:r>
      <w:r>
        <w:rPr>
          <w:rFonts w:ascii="Arial" w:hAnsi="Arial" w:cs="Arial"/>
          <w:bCs/>
          <w:sz w:val="24"/>
          <w:szCs w:val="24"/>
          <w:lang w:val="az-Latn-AZ"/>
        </w:rPr>
        <w:t xml:space="preserve">“Sosial sığorta haqqında” Qanunun 14-cü maddəsinə əsasən məcburi dövlət sosial sığorta </w:t>
      </w:r>
      <w:r>
        <w:rPr>
          <w:rFonts w:ascii="Arial" w:hAnsi="Arial" w:cs="Arial"/>
          <w:sz w:val="24"/>
          <w:szCs w:val="24"/>
          <w:lang w:val="az-Latn-AZ"/>
        </w:rPr>
        <w:t>haqqının ödəyicisi sayılan</w:t>
      </w:r>
      <w:r>
        <w:rPr>
          <w:rFonts w:ascii="Arial" w:hAnsi="Arial" w:cs="Arial"/>
          <w:bCs/>
          <w:sz w:val="24"/>
          <w:szCs w:val="24"/>
          <w:lang w:val="az-Latn-AZ"/>
        </w:rPr>
        <w:t xml:space="preserve"> sığortaedənlər, “İşsizlikdən sığorta haqqında” Qanunun 9-cu maddəsinə əsasən </w:t>
      </w:r>
      <w:r>
        <w:rPr>
          <w:rFonts w:ascii="Arial" w:hAnsi="Arial" w:cs="Arial"/>
          <w:sz w:val="24"/>
          <w:szCs w:val="24"/>
          <w:lang w:val="az-Latn-AZ"/>
        </w:rPr>
        <w:t>işsizlikdən sığorta haqqının ödəyicisi sayılan</w:t>
      </w:r>
      <w:r>
        <w:rPr>
          <w:rFonts w:ascii="Arial" w:hAnsi="Arial" w:cs="Arial"/>
          <w:bCs/>
          <w:sz w:val="24"/>
          <w:szCs w:val="24"/>
          <w:lang w:val="az-Latn-AZ"/>
        </w:rPr>
        <w:t xml:space="preserve"> sığortaedənlər, “Tibbi sığorta haqqında” Qanunun </w:t>
      </w:r>
      <w:r>
        <w:rPr>
          <w:rFonts w:ascii="Arial" w:hAnsi="Arial" w:cs="Arial"/>
          <w:sz w:val="24"/>
          <w:szCs w:val="24"/>
          <w:lang w:val="az-Latn-AZ"/>
        </w:rPr>
        <w:t xml:space="preserve">15-2.2-ci maddəsinə </w:t>
      </w:r>
      <w:r>
        <w:rPr>
          <w:rFonts w:ascii="Arial" w:hAnsi="Arial" w:cs="Arial"/>
          <w:bCs/>
          <w:sz w:val="24"/>
          <w:szCs w:val="24"/>
          <w:lang w:val="az-Latn-AZ"/>
        </w:rPr>
        <w:t xml:space="preserve">əsasən </w:t>
      </w:r>
      <w:r>
        <w:rPr>
          <w:rFonts w:ascii="Arial" w:hAnsi="Arial" w:cs="Arial"/>
          <w:sz w:val="24"/>
          <w:szCs w:val="24"/>
          <w:lang w:val="az-Latn-AZ"/>
        </w:rPr>
        <w:t xml:space="preserve">icbari tibbi sığorta üzrə sığorta haqqının ödəyicisi sayılan </w:t>
      </w:r>
      <w:r>
        <w:rPr>
          <w:rFonts w:ascii="Arial" w:hAnsi="Arial" w:cs="Arial"/>
          <w:bCs/>
          <w:sz w:val="24"/>
          <w:szCs w:val="24"/>
          <w:lang w:val="az-Latn-AZ"/>
        </w:rPr>
        <w:t>sığortalılar tərəfindən tərtib edilir və vergi orqanına təqdim edilir.</w:t>
      </w:r>
    </w:p>
    <w:p w14:paraId="7E7832FC" w14:textId="546E6723" w:rsidR="00B32E5F" w:rsidRPr="005E4A8D" w:rsidRDefault="00B32E5F" w:rsidP="00401F10">
      <w:pPr>
        <w:pStyle w:val="PlainText1"/>
        <w:tabs>
          <w:tab w:val="left" w:pos="426"/>
          <w:tab w:val="left" w:pos="1134"/>
          <w:tab w:val="left" w:pos="3686"/>
        </w:tabs>
        <w:spacing w:line="360" w:lineRule="auto"/>
        <w:ind w:firstLine="737"/>
        <w:jc w:val="both"/>
        <w:rPr>
          <w:rFonts w:ascii="Arial" w:hAnsi="Arial"/>
          <w:i/>
          <w:sz w:val="24"/>
          <w:lang w:val="az-Latn-AZ"/>
        </w:rPr>
      </w:pPr>
      <w:r w:rsidRPr="00C33DAB">
        <w:rPr>
          <w:rFonts w:ascii="Arial" w:hAnsi="Arial" w:cs="Arial"/>
          <w:b/>
          <w:bCs/>
          <w:i/>
          <w:sz w:val="24"/>
          <w:szCs w:val="24"/>
          <w:lang w:val="az-Latn-AZ"/>
        </w:rPr>
        <w:t>Qeyd:</w:t>
      </w:r>
      <w:r w:rsidRPr="00C33DAB">
        <w:rPr>
          <w:rFonts w:ascii="Arial" w:hAnsi="Arial" w:cs="Arial"/>
          <w:bCs/>
          <w:i/>
          <w:sz w:val="24"/>
          <w:szCs w:val="24"/>
          <w:lang w:val="az-Latn-AZ"/>
        </w:rPr>
        <w:t xml:space="preserve"> </w:t>
      </w:r>
      <w:r w:rsidR="00C33DAB" w:rsidRPr="00C33DAB">
        <w:rPr>
          <w:rFonts w:ascii="Arial" w:hAnsi="Arial" w:cs="Arial"/>
          <w:bCs/>
          <w:i/>
          <w:sz w:val="24"/>
          <w:szCs w:val="24"/>
          <w:lang w:val="az-Latn-AZ"/>
        </w:rPr>
        <w:t>B</w:t>
      </w:r>
      <w:r w:rsidRPr="00C33DAB">
        <w:rPr>
          <w:rFonts w:ascii="Arial" w:hAnsi="Arial" w:cs="Arial"/>
          <w:bCs/>
          <w:i/>
          <w:sz w:val="24"/>
          <w:szCs w:val="24"/>
          <w:lang w:val="az-Latn-AZ"/>
        </w:rPr>
        <w:t>u bəyannamə</w:t>
      </w:r>
      <w:r w:rsidRPr="005E4A8D">
        <w:rPr>
          <w:rFonts w:ascii="Arial" w:hAnsi="Arial"/>
          <w:i/>
          <w:sz w:val="24"/>
          <w:lang w:val="az-Latn-AZ"/>
        </w:rPr>
        <w:t xml:space="preserve"> “Sadələşdirilmiş vergi üzrə sabit məbləğin</w:t>
      </w:r>
      <w:r w:rsidR="00691FBC">
        <w:rPr>
          <w:rFonts w:ascii="Arial" w:hAnsi="Arial"/>
          <w:i/>
          <w:sz w:val="24"/>
          <w:lang w:val="az-Latn-AZ"/>
        </w:rPr>
        <w:t>,</w:t>
      </w:r>
      <w:r w:rsidRPr="005E4A8D">
        <w:rPr>
          <w:rFonts w:ascii="Arial" w:hAnsi="Arial"/>
          <w:i/>
          <w:sz w:val="24"/>
          <w:lang w:val="az-Latn-AZ"/>
        </w:rPr>
        <w:t xml:space="preserve">  məcburi dövlət sosial sığorta </w:t>
      </w:r>
      <w:r w:rsidR="00691FBC">
        <w:rPr>
          <w:rFonts w:ascii="Arial" w:hAnsi="Arial"/>
          <w:i/>
          <w:sz w:val="24"/>
          <w:lang w:val="az-Latn-AZ"/>
        </w:rPr>
        <w:t xml:space="preserve">və icbari tibbi sığorta </w:t>
      </w:r>
      <w:r w:rsidRPr="005E4A8D">
        <w:rPr>
          <w:rFonts w:ascii="Arial" w:hAnsi="Arial"/>
          <w:i/>
          <w:sz w:val="24"/>
          <w:lang w:val="az-Latn-AZ"/>
        </w:rPr>
        <w:t xml:space="preserve">haqqının ödənilməsi haqqında qəbz” alan fərdi sahibkarlar tərəfindən təqdim </w:t>
      </w:r>
      <w:r w:rsidRPr="00C33DAB">
        <w:rPr>
          <w:rFonts w:ascii="Arial" w:hAnsi="Arial" w:cs="Arial"/>
          <w:bCs/>
          <w:i/>
          <w:sz w:val="24"/>
          <w:szCs w:val="24"/>
          <w:lang w:val="az-Latn-AZ"/>
        </w:rPr>
        <w:t>edilmir.</w:t>
      </w:r>
    </w:p>
    <w:p w14:paraId="14C5B012"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Vergi ödəyiciləri uçotda olduqları vergi orqanına bəyannaməni rüb başa çatdıqdan sonra növbəti ayın 20-dən gec olmayaraq və hər rüb üçün ayrı-ayrılıqda təqdim etməlidirlər. </w:t>
      </w:r>
      <w:r>
        <w:rPr>
          <w:rFonts w:ascii="Arial" w:eastAsia="Times New Roman" w:hAnsi="Arial" w:cs="Arial"/>
          <w:sz w:val="24"/>
          <w:szCs w:val="24"/>
          <w:lang w:val="az-Latn-AZ"/>
        </w:rPr>
        <w:t xml:space="preserve">Aprelin, iyulun, oktyabrın və yanvarın 20-i iş günü olmayan dövrə təsadüf edərsə, hesabatın təqdim olunması müddəti ayın 20-dən sonra gələn birinci iş gününə qədər artırılır. </w:t>
      </w:r>
    </w:p>
    <w:p w14:paraId="7F006359"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Bəyannamənin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bəyannamənin (hesabatın) tərtibatı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Bəyannamə kağız formada doldurularkən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Bəyannamə doldurularkən qaralamalara və düzəlişlərə yol verilmir.</w:t>
      </w:r>
    </w:p>
    <w:p w14:paraId="7E988519" w14:textId="42E73925" w:rsidR="00B777A1" w:rsidRDefault="00B777A1"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Təqdim olunmuş bəyannamədə </w:t>
      </w:r>
      <w:r w:rsidRPr="001E0E7F">
        <w:rPr>
          <w:rFonts w:ascii="Arial" w:eastAsia="Times New Roman" w:hAnsi="Arial" w:cs="Arial"/>
          <w:sz w:val="24"/>
          <w:szCs w:val="24"/>
          <w:lang w:val="az-Latn-AZ" w:eastAsia="ru-RU"/>
        </w:rPr>
        <w:t>qanunvericiliklə daxil edilməsi nəzərdə tutulmayan məlumatlar, eləcə də</w:t>
      </w:r>
      <w:r>
        <w:rPr>
          <w:rFonts w:ascii="Arial" w:hAnsi="Arial" w:cs="Arial"/>
          <w:sz w:val="24"/>
          <w:szCs w:val="24"/>
          <w:lang w:val="az-Latn-AZ"/>
        </w:rPr>
        <w:t xml:space="preserve"> aparılan hesablamalardakı riyazi səhvlər vergi orqanı tərəfindən düzəldilir və müvafiq proqram təminatı vasitəsilə düzgün hesablanmış vergi məbləğləri birbaşa baza göstəricilərinə daxil edilir.</w:t>
      </w:r>
    </w:p>
    <w:p w14:paraId="3A8AAA8E" w14:textId="77777777" w:rsidR="00B6074A" w:rsidRDefault="008B5776" w:rsidP="00401F10">
      <w:pPr>
        <w:spacing w:line="360" w:lineRule="auto"/>
        <w:ind w:firstLine="567"/>
        <w:jc w:val="both"/>
        <w:rPr>
          <w:rFonts w:ascii="Arial" w:hAnsi="Arial" w:cs="Arial"/>
          <w:sz w:val="24"/>
          <w:szCs w:val="24"/>
          <w:lang w:val="az-Latn-AZ"/>
        </w:rPr>
      </w:pPr>
      <w:bookmarkStart w:id="5" w:name="_Hlk187671952"/>
      <w:r>
        <w:rPr>
          <w:rFonts w:ascii="Arial" w:hAnsi="Arial" w:cs="Arial"/>
          <w:sz w:val="24"/>
          <w:szCs w:val="24"/>
          <w:lang w:val="az-Latn-AZ"/>
        </w:rPr>
        <w:lastRenderedPageBreak/>
        <w:t>Bəyannamənin “</w:t>
      </w:r>
      <w:r>
        <w:rPr>
          <w:rFonts w:ascii="Arial" w:hAnsi="Arial" w:cs="Arial"/>
          <w:b/>
          <w:sz w:val="24"/>
          <w:szCs w:val="24"/>
          <w:lang w:val="az-Latn-AZ"/>
        </w:rPr>
        <w:t>Bəyannamənin təqdim edildiyi vergi orqanının adı</w:t>
      </w:r>
      <w:r>
        <w:rPr>
          <w:rFonts w:ascii="Arial" w:hAnsi="Arial" w:cs="Arial"/>
          <w:sz w:val="24"/>
          <w:szCs w:val="24"/>
          <w:lang w:val="az-Latn-AZ"/>
        </w:rPr>
        <w:t xml:space="preserve">” sətri üzrə xanalarda bəyannamənin təqdim edildiyi (vergi ödəyicisinin uçotda olduğu) vergi orqanının adı qeyd olunur. </w:t>
      </w:r>
    </w:p>
    <w:p w14:paraId="74BDCDC5" w14:textId="77777777" w:rsidR="00B6074A" w:rsidRDefault="008B5776" w:rsidP="00401F10">
      <w:pPr>
        <w:spacing w:line="360" w:lineRule="auto"/>
        <w:ind w:left="567" w:right="566"/>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Bəyannamə 3 saylı Ərazi Vergilər İdarəsinə təqdim edilərsə, müvafiq xanalarda vergi orqanının adı aşağıdakı kimi yazılır:</w:t>
      </w:r>
    </w:p>
    <w:p w14:paraId="01A90C22" w14:textId="77777777" w:rsidR="00B6074A" w:rsidRDefault="008B5776" w:rsidP="00401F10">
      <w:pPr>
        <w:spacing w:line="360" w:lineRule="auto"/>
        <w:jc w:val="both"/>
        <w:rPr>
          <w:rFonts w:ascii="Arial" w:hAnsi="Arial" w:cs="Arial"/>
          <w:b/>
          <w:sz w:val="24"/>
          <w:szCs w:val="24"/>
          <w:lang w:val="az-Latn-AZ"/>
        </w:rPr>
      </w:pPr>
      <w:r>
        <w:rPr>
          <w:noProof/>
        </w:rPr>
        <w:drawing>
          <wp:inline distT="0" distB="0" distL="0" distR="0" wp14:anchorId="7F7DA585" wp14:editId="1243D602">
            <wp:extent cx="6107430" cy="396875"/>
            <wp:effectExtent l="0" t="0" r="0" b="0"/>
            <wp:docPr id="1" name="Рисунок 1" descr="Ver orq a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Ver orq adi"/>
                    <pic:cNvPicPr>
                      <a:picLocks noChangeAspect="1" noChangeArrowheads="1"/>
                    </pic:cNvPicPr>
                  </pic:nvPicPr>
                  <pic:blipFill>
                    <a:blip r:embed="rId5"/>
                    <a:stretch>
                      <a:fillRect/>
                    </a:stretch>
                  </pic:blipFill>
                  <pic:spPr bwMode="auto">
                    <a:xfrm>
                      <a:off x="0" y="0"/>
                      <a:ext cx="6107430" cy="396875"/>
                    </a:xfrm>
                    <a:prstGeom prst="rect">
                      <a:avLst/>
                    </a:prstGeom>
                  </pic:spPr>
                </pic:pic>
              </a:graphicData>
            </a:graphic>
          </wp:inline>
        </w:drawing>
      </w:r>
    </w:p>
    <w:bookmarkEnd w:id="5"/>
    <w:p w14:paraId="4D432A00" w14:textId="77777777" w:rsidR="00B6074A" w:rsidRDefault="00B6074A" w:rsidP="00401F10">
      <w:pPr>
        <w:pStyle w:val="a8"/>
        <w:tabs>
          <w:tab w:val="left" w:pos="5940"/>
        </w:tabs>
        <w:spacing w:line="360" w:lineRule="auto"/>
        <w:ind w:right="0"/>
        <w:rPr>
          <w:rFonts w:ascii="Arial" w:hAnsi="Arial" w:cs="Arial"/>
          <w:sz w:val="24"/>
          <w:szCs w:val="24"/>
          <w:lang w:val="az-Latn-AZ"/>
        </w:rPr>
      </w:pPr>
    </w:p>
    <w:p w14:paraId="24AF1DF1" w14:textId="77777777" w:rsidR="00B6074A" w:rsidRDefault="008B5776" w:rsidP="00401F10">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Bölmə 1. Vergi ödəyicisi haqqında ümumi məlumat</w:t>
      </w:r>
    </w:p>
    <w:p w14:paraId="6D1C609E" w14:textId="77777777"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“Vergi ödəyicisi haqqında ümumi məlumat” adlanan 1 nömrəli bölməsində vergi ödəyicisinin bu bəyannamənin aid olduğu hesabat dövrü üçün fəaliyyəti ilə bağlı ümumi göstəriciləri qeyd olunur.</w:t>
      </w:r>
    </w:p>
    <w:p w14:paraId="25FBCDE6" w14:textId="42901C23"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r>
        <w:rPr>
          <w:rFonts w:ascii="Arial" w:hAnsi="Arial" w:cs="Arial"/>
          <w:b/>
          <w:i/>
          <w:sz w:val="24"/>
          <w:szCs w:val="24"/>
          <w:lang w:val="az-Latn-AZ"/>
        </w:rPr>
        <w:t xml:space="preserve">Misal: </w:t>
      </w:r>
    </w:p>
    <w:p w14:paraId="4816C765" w14:textId="77777777" w:rsidR="00B6074A" w:rsidRDefault="008B5776" w:rsidP="00401F10">
      <w:pPr>
        <w:spacing w:line="360" w:lineRule="auto"/>
        <w:jc w:val="center"/>
        <w:rPr>
          <w:rFonts w:ascii="Arial" w:hAnsi="Arial" w:cs="Arial"/>
          <w:sz w:val="24"/>
          <w:szCs w:val="24"/>
          <w:lang w:val="az-Latn-AZ"/>
        </w:rPr>
      </w:pPr>
      <w:r>
        <w:rPr>
          <w:noProof/>
        </w:rPr>
        <w:drawing>
          <wp:inline distT="0" distB="0" distL="0" distR="0" wp14:anchorId="4F75B369" wp14:editId="7170B52F">
            <wp:extent cx="5253355" cy="431165"/>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6"/>
                    <a:stretch>
                      <a:fillRect/>
                    </a:stretch>
                  </pic:blipFill>
                  <pic:spPr bwMode="auto">
                    <a:xfrm>
                      <a:off x="0" y="0"/>
                      <a:ext cx="5253355" cy="431165"/>
                    </a:xfrm>
                    <a:prstGeom prst="rect">
                      <a:avLst/>
                    </a:prstGeom>
                  </pic:spPr>
                </pic:pic>
              </a:graphicData>
            </a:graphic>
          </wp:inline>
        </w:drawing>
      </w:r>
    </w:p>
    <w:p w14:paraId="2CEC5B8A" w14:textId="77777777" w:rsidR="00B6074A" w:rsidRDefault="00B6074A" w:rsidP="00401F10">
      <w:pPr>
        <w:spacing w:line="360" w:lineRule="auto"/>
        <w:jc w:val="center"/>
        <w:rPr>
          <w:rFonts w:ascii="Arial" w:hAnsi="Arial" w:cs="Arial"/>
          <w:sz w:val="24"/>
          <w:szCs w:val="24"/>
          <w:lang w:val="az-Latn-AZ"/>
        </w:rPr>
      </w:pPr>
    </w:p>
    <w:p w14:paraId="252C4E3B" w14:textId="280B4FB8"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Bölmənin </w:t>
      </w:r>
      <w:r w:rsidR="005F328A">
        <w:rPr>
          <w:rFonts w:ascii="Arial" w:hAnsi="Arial" w:cs="Arial"/>
          <w:sz w:val="24"/>
          <w:szCs w:val="24"/>
          <w:lang w:val="az-Latn-AZ"/>
        </w:rPr>
        <w:t>2</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xml:space="preserve">” adlı sətri üzrə xanalarda vergi ödəyicisi fiziki şəxs olduğu halda adı, soyadı və atasının adı, hüquqi şəxs olduqda isə tam adı qeyd olunur. </w:t>
      </w:r>
    </w:p>
    <w:p w14:paraId="792F79C7" w14:textId="31262F66" w:rsidR="00560830" w:rsidRPr="005E4A8D" w:rsidRDefault="008B5776" w:rsidP="00401F10">
      <w:pPr>
        <w:spacing w:line="360" w:lineRule="auto"/>
        <w:ind w:right="-29" w:firstLine="567"/>
        <w:jc w:val="both"/>
        <w:rPr>
          <w:rFonts w:ascii="Arial" w:hAnsi="Arial"/>
          <w:sz w:val="24"/>
          <w:lang w:val="az-Latn-AZ"/>
        </w:rPr>
      </w:pPr>
      <w:r>
        <w:rPr>
          <w:rFonts w:ascii="Arial" w:hAnsi="Arial" w:cs="Arial"/>
          <w:b/>
          <w:i/>
          <w:sz w:val="24"/>
          <w:szCs w:val="24"/>
          <w:lang w:val="az-Latn-AZ"/>
        </w:rPr>
        <w:t xml:space="preserve">Misal: </w:t>
      </w:r>
      <w:r>
        <w:rPr>
          <w:rFonts w:ascii="Arial" w:hAnsi="Arial" w:cs="Arial"/>
          <w:i/>
          <w:sz w:val="24"/>
          <w:szCs w:val="24"/>
          <w:lang w:val="az-Latn-AZ"/>
        </w:rPr>
        <w:t>Bəyannamə “A” müəssisəsi tərəfindən təqdim edilərsə, müvafiq xanalarda vergi ödəyicisinin adı aşağıdakı kimi yazılır:</w:t>
      </w:r>
      <w:r w:rsidR="00560830" w:rsidRPr="00560830">
        <w:rPr>
          <w:noProof/>
        </w:rPr>
        <w:drawing>
          <wp:inline distT="0" distB="0" distL="0" distR="0" wp14:anchorId="74286731" wp14:editId="0C12F3A5">
            <wp:extent cx="6299835" cy="32766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4963" b="20698"/>
                    <a:stretch/>
                  </pic:blipFill>
                  <pic:spPr bwMode="auto">
                    <a:xfrm>
                      <a:off x="0" y="0"/>
                      <a:ext cx="6299835" cy="327660"/>
                    </a:xfrm>
                    <a:prstGeom prst="rect">
                      <a:avLst/>
                    </a:prstGeom>
                    <a:ln>
                      <a:noFill/>
                    </a:ln>
                    <a:extLst>
                      <a:ext uri="{53640926-AAD7-44D8-BBD7-CCE9431645EC}">
                        <a14:shadowObscured xmlns:a14="http://schemas.microsoft.com/office/drawing/2010/main"/>
                      </a:ext>
                    </a:extLst>
                  </pic:spPr>
                </pic:pic>
              </a:graphicData>
            </a:graphic>
          </wp:inline>
        </w:drawing>
      </w:r>
    </w:p>
    <w:p w14:paraId="75CEB5A7" w14:textId="499F6063" w:rsidR="00401F10" w:rsidRPr="005E4A8D" w:rsidRDefault="00401F10" w:rsidP="005E4A8D">
      <w:pPr>
        <w:spacing w:line="360" w:lineRule="auto"/>
        <w:ind w:firstLine="720"/>
        <w:jc w:val="both"/>
        <w:rPr>
          <w:rFonts w:ascii="Arial" w:hAnsi="Arial"/>
          <w:b/>
          <w:sz w:val="24"/>
          <w:lang w:val="az-Latn-AZ"/>
        </w:rPr>
      </w:pPr>
    </w:p>
    <w:p w14:paraId="3D0C7342" w14:textId="20F5190C" w:rsidR="00B6074A" w:rsidRDefault="008B5776" w:rsidP="00401F10">
      <w:pPr>
        <w:spacing w:line="360" w:lineRule="auto"/>
        <w:ind w:firstLine="720"/>
        <w:jc w:val="both"/>
        <w:rPr>
          <w:rFonts w:ascii="Arial" w:hAnsi="Arial" w:cs="Arial"/>
          <w:sz w:val="24"/>
          <w:szCs w:val="24"/>
          <w:lang w:val="az-Latn-AZ"/>
        </w:rPr>
      </w:pPr>
      <w:r>
        <w:rPr>
          <w:rFonts w:ascii="Arial" w:hAnsi="Arial" w:cs="Arial"/>
          <w:b/>
          <w:sz w:val="24"/>
          <w:szCs w:val="24"/>
          <w:lang w:val="az-Latn-AZ"/>
        </w:rPr>
        <w:t>“Telefon nömrəsi”</w:t>
      </w:r>
      <w:r>
        <w:rPr>
          <w:rFonts w:ascii="Arial" w:hAnsi="Arial" w:cs="Arial"/>
          <w:sz w:val="24"/>
          <w:szCs w:val="24"/>
          <w:lang w:val="az-Latn-AZ"/>
        </w:rPr>
        <w:t xml:space="preserve"> xanalarına vergi ödəyicisinin telefon nömrəsi qeyd olunur.</w:t>
      </w:r>
    </w:p>
    <w:p w14:paraId="21AE814C" w14:textId="77777777" w:rsidR="00B6074A" w:rsidRDefault="00B6074A" w:rsidP="00401F10">
      <w:pPr>
        <w:pStyle w:val="a8"/>
        <w:tabs>
          <w:tab w:val="left" w:pos="5940"/>
        </w:tabs>
        <w:spacing w:line="360" w:lineRule="auto"/>
        <w:ind w:right="0"/>
        <w:rPr>
          <w:rFonts w:ascii="Arial" w:hAnsi="Arial" w:cs="Arial"/>
          <w:sz w:val="24"/>
          <w:szCs w:val="24"/>
          <w:lang w:val="az-Latn-AZ"/>
        </w:rPr>
      </w:pPr>
    </w:p>
    <w:p w14:paraId="3EA2FDAD" w14:textId="6F276C11" w:rsidR="00B6074A" w:rsidRDefault="008B5776" w:rsidP="00401F10">
      <w:pPr>
        <w:pStyle w:val="a8"/>
        <w:tabs>
          <w:tab w:val="left" w:pos="5940"/>
        </w:tabs>
        <w:spacing w:line="360" w:lineRule="auto"/>
        <w:ind w:right="0" w:firstLine="709"/>
        <w:jc w:val="both"/>
        <w:rPr>
          <w:rFonts w:ascii="Arial" w:hAnsi="Arial" w:cs="Arial"/>
          <w:sz w:val="24"/>
          <w:szCs w:val="24"/>
          <w:lang w:val="az-Latn-AZ"/>
        </w:rPr>
      </w:pPr>
      <w:r>
        <w:rPr>
          <w:rFonts w:ascii="Arial" w:hAnsi="Arial" w:cs="Arial"/>
          <w:sz w:val="24"/>
          <w:szCs w:val="24"/>
          <w:lang w:val="az-Latn-AZ"/>
        </w:rPr>
        <w:t xml:space="preserve">Bölmənin </w:t>
      </w:r>
      <w:r w:rsidR="0060055F">
        <w:rPr>
          <w:rFonts w:ascii="Arial" w:hAnsi="Arial" w:cs="Arial"/>
          <w:sz w:val="24"/>
          <w:szCs w:val="24"/>
          <w:lang w:val="az-Latn-AZ"/>
        </w:rPr>
        <w:t>3</w:t>
      </w:r>
      <w:r>
        <w:rPr>
          <w:rFonts w:ascii="Arial" w:hAnsi="Arial" w:cs="Arial"/>
          <w:sz w:val="24"/>
          <w:szCs w:val="24"/>
          <w:lang w:val="az-Latn-AZ"/>
        </w:rPr>
        <w:t xml:space="preserve"> nömrəli “</w:t>
      </w:r>
      <w:r>
        <w:rPr>
          <w:rFonts w:ascii="Arial" w:hAnsi="Arial" w:cs="Arial"/>
          <w:b/>
          <w:sz w:val="24"/>
          <w:szCs w:val="24"/>
          <w:lang w:val="az-Latn-AZ"/>
        </w:rPr>
        <w:t>Vergi ödəyicisinin qrupu</w:t>
      </w:r>
      <w:r>
        <w:rPr>
          <w:rFonts w:ascii="Arial" w:hAnsi="Arial" w:cs="Arial"/>
          <w:sz w:val="24"/>
          <w:szCs w:val="24"/>
          <w:lang w:val="az-Latn-AZ"/>
        </w:rPr>
        <w:t xml:space="preserve">” adlı sətrində vergi ödəyicisinin fəaliyyəti üzrə vergi öhdəliyinin hansı normativ hüquqi sənədlə - Azərbaycan Respublikasının Vergi Məcəlləsi ilə </w:t>
      </w:r>
      <w:r>
        <w:rPr>
          <w:rFonts w:ascii="Arial" w:hAnsi="Arial" w:cs="Arial"/>
          <w:b/>
          <w:bCs/>
          <w:sz w:val="24"/>
          <w:szCs w:val="24"/>
          <w:lang w:val="az-Latn-AZ"/>
        </w:rPr>
        <w:t xml:space="preserve">fəaliyyət sahəsinə görə </w:t>
      </w:r>
      <w:r>
        <w:rPr>
          <w:rFonts w:ascii="Arial" w:hAnsi="Arial" w:cs="Arial"/>
          <w:b/>
          <w:sz w:val="24"/>
          <w:szCs w:val="24"/>
          <w:lang w:val="az-Latn-AZ"/>
        </w:rPr>
        <w:t>“Vergi Məcəlləsinin 101.1-ci maddəsinə əsasən neft-qaz sahəsində fəaliyyəti olan və (və ya) dövlət sektoruna aid edilən vergi ödəyiciləri”</w:t>
      </w:r>
      <w:r>
        <w:rPr>
          <w:rFonts w:ascii="Arial" w:hAnsi="Arial" w:cs="Arial"/>
          <w:sz w:val="24"/>
          <w:szCs w:val="24"/>
          <w:lang w:val="az-Latn-AZ"/>
        </w:rPr>
        <w:t xml:space="preserve"> və </w:t>
      </w:r>
      <w:r>
        <w:rPr>
          <w:rFonts w:ascii="Arial" w:hAnsi="Arial" w:cs="Arial"/>
          <w:b/>
          <w:sz w:val="24"/>
          <w:szCs w:val="24"/>
          <w:lang w:val="az-Latn-AZ"/>
        </w:rPr>
        <w:t>“Vergi Məcəlləsinin 101.1-1-ci maddəsinə əsasən neft-qaz sahəsində fəaliyyəti olmayan və qeyri-dövlət sektoruna aid edilən vergi ödəyiciləri”</w:t>
      </w:r>
      <w:r>
        <w:rPr>
          <w:rFonts w:ascii="Arial" w:hAnsi="Arial" w:cs="Arial"/>
          <w:sz w:val="24"/>
          <w:szCs w:val="24"/>
          <w:lang w:val="az-Latn-AZ"/>
        </w:rPr>
        <w:t xml:space="preserve"> və yaxud Hasilatın pay bölgüsü haqqında (HPBS), Əsas boru kəməri haqqında (ƏBBKS) və digər bu qəbildən olub qanunla təsdiq edilmiş sazişlər və qanunlar ilə müəyyən olunması barədə məlumat verilir. </w:t>
      </w:r>
      <w:bookmarkStart w:id="6" w:name="_Hlk133665905"/>
      <w:r>
        <w:rPr>
          <w:rFonts w:ascii="Arial" w:hAnsi="Arial" w:cs="Arial"/>
          <w:sz w:val="24"/>
          <w:szCs w:val="24"/>
          <w:lang w:val="az-Latn-AZ"/>
        </w:rPr>
        <w:t xml:space="preserve">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xml:space="preserve"> işarəsi qoyulur.</w:t>
      </w:r>
      <w:bookmarkEnd w:id="6"/>
    </w:p>
    <w:p w14:paraId="0DEAB11D" w14:textId="77777777" w:rsidR="00B6074A" w:rsidRDefault="008B5776" w:rsidP="00401F10">
      <w:pPr>
        <w:pStyle w:val="a8"/>
        <w:tabs>
          <w:tab w:val="left" w:pos="5940"/>
        </w:tabs>
        <w:spacing w:line="360" w:lineRule="auto"/>
        <w:ind w:right="0"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“Qanunla təsdiq olunmuş hasilatın pay bölgüsü haqqında, əsas boru kəməri haqqında və digər bu qəbildən olan sazişlər və ya qanunlar çərçivəsində fəaliyyət göstərən </w:t>
      </w:r>
      <w:r>
        <w:rPr>
          <w:rFonts w:ascii="Arial" w:hAnsi="Arial" w:cs="Arial"/>
          <w:i/>
          <w:sz w:val="24"/>
          <w:szCs w:val="24"/>
          <w:lang w:val="az-Latn-AZ"/>
        </w:rPr>
        <w:lastRenderedPageBreak/>
        <w:t>xüsusi vergi rejimli müəssisələr” xanasına “</w:t>
      </w:r>
      <w:r>
        <w:rPr>
          <w:rFonts w:ascii="Arial" w:hAnsi="Arial" w:cs="Arial"/>
          <w:b/>
          <w:i/>
          <w:sz w:val="24"/>
          <w:szCs w:val="24"/>
          <w:lang w:val="az-Latn-AZ"/>
        </w:rPr>
        <w:t>X</w:t>
      </w:r>
      <w:r>
        <w:rPr>
          <w:rFonts w:ascii="Arial" w:hAnsi="Arial" w:cs="Arial"/>
          <w:i/>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ascii="Arial" w:hAnsi="Arial" w:cs="Arial"/>
          <w:b/>
          <w:i/>
          <w:sz w:val="24"/>
          <w:szCs w:val="24"/>
          <w:lang w:val="az-Latn-AZ"/>
        </w:rPr>
        <w:t>X</w:t>
      </w:r>
      <w:r>
        <w:rPr>
          <w:rFonts w:ascii="Arial" w:hAnsi="Arial" w:cs="Arial"/>
          <w:i/>
          <w:sz w:val="24"/>
          <w:szCs w:val="24"/>
          <w:lang w:val="az-Latn-AZ"/>
        </w:rPr>
        <w:t xml:space="preserve">” işarəsi qoyulmalıdır. </w:t>
      </w:r>
    </w:p>
    <w:p w14:paraId="7F996226" w14:textId="77777777" w:rsidR="00B6074A" w:rsidRDefault="008B5776" w:rsidP="00401F10">
      <w:pPr>
        <w:pStyle w:val="a8"/>
        <w:tabs>
          <w:tab w:val="left" w:pos="5940"/>
        </w:tabs>
        <w:spacing w:line="360" w:lineRule="auto"/>
        <w:ind w:right="0" w:firstLine="709"/>
        <w:jc w:val="both"/>
        <w:rPr>
          <w:rFonts w:ascii="Arial" w:hAnsi="Arial" w:cs="Arial"/>
          <w:i/>
          <w:sz w:val="24"/>
          <w:szCs w:val="24"/>
          <w:lang w:val="az-Latn-AZ"/>
        </w:rPr>
      </w:pPr>
      <w:r>
        <w:rPr>
          <w:rFonts w:ascii="Arial" w:hAnsi="Arial" w:cs="Arial"/>
          <w:i/>
          <w:sz w:val="24"/>
          <w:szCs w:val="24"/>
          <w:lang w:val="az-Latn-AZ"/>
        </w:rPr>
        <w:t>Rüb ərzində vergi ödəyicisinin qrupu dəyişərsə müvafiq olaraq həmin xanaların hər birinə</w:t>
      </w:r>
      <w:r>
        <w:rPr>
          <w:rFonts w:ascii="Arial" w:hAnsi="Arial" w:cs="Arial"/>
          <w:b/>
          <w:i/>
          <w:sz w:val="24"/>
          <w:szCs w:val="24"/>
          <w:lang w:val="az-Latn-AZ"/>
        </w:rPr>
        <w:t xml:space="preserve"> </w:t>
      </w:r>
      <w:r>
        <w:rPr>
          <w:rFonts w:ascii="Arial" w:hAnsi="Arial" w:cs="Arial"/>
          <w:i/>
          <w:sz w:val="24"/>
          <w:szCs w:val="24"/>
          <w:lang w:val="az-Latn-AZ"/>
        </w:rPr>
        <w:t>“</w:t>
      </w:r>
      <w:r>
        <w:rPr>
          <w:rFonts w:ascii="Arial" w:hAnsi="Arial" w:cs="Arial"/>
          <w:b/>
          <w:i/>
          <w:sz w:val="24"/>
          <w:szCs w:val="24"/>
          <w:lang w:val="az-Latn-AZ"/>
        </w:rPr>
        <w:t>X</w:t>
      </w:r>
      <w:r>
        <w:rPr>
          <w:rFonts w:ascii="Arial" w:hAnsi="Arial" w:cs="Arial"/>
          <w:i/>
          <w:sz w:val="24"/>
          <w:szCs w:val="24"/>
          <w:lang w:val="az-Latn-AZ"/>
        </w:rPr>
        <w:t>” işarəsi qoyulur.</w:t>
      </w:r>
    </w:p>
    <w:p w14:paraId="3A5749FC"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“A” müəssisəsinin vergi öhdəliyi Vergi Mə</w:t>
      </w:r>
      <w:r>
        <w:rPr>
          <w:rFonts w:ascii="Arial" w:hAnsi="Arial" w:cs="Arial"/>
          <w:i/>
          <w:sz w:val="24"/>
          <w:szCs w:val="24"/>
          <w:lang w:val="az-Latn-AZ"/>
        </w:rPr>
        <w:softHyphen/>
        <w:t>cəl</w:t>
      </w:r>
      <w:r>
        <w:rPr>
          <w:rFonts w:ascii="Arial" w:hAnsi="Arial" w:cs="Arial"/>
          <w:i/>
          <w:sz w:val="24"/>
          <w:szCs w:val="24"/>
          <w:lang w:val="az-Latn-AZ"/>
        </w:rPr>
        <w:softHyphen/>
        <w:t>lə</w:t>
      </w:r>
      <w:r>
        <w:rPr>
          <w:rFonts w:ascii="Arial" w:hAnsi="Arial" w:cs="Arial"/>
          <w:i/>
          <w:sz w:val="24"/>
          <w:szCs w:val="24"/>
          <w:lang w:val="az-Latn-AZ"/>
        </w:rPr>
        <w:softHyphen/>
        <w:t>si ilə müəyyən edilirsə və neft-qaz sahəsində və yaxud dövlət sektorunda fəaliyyət göstərən vergi ödəyicisidirsə müvafiq xanada aşağıdakı kimi işarə edilir:</w:t>
      </w:r>
    </w:p>
    <w:p w14:paraId="358D8966" w14:textId="22AFA8DA" w:rsidR="00B6074A" w:rsidRDefault="0060055F" w:rsidP="00401F10">
      <w:pPr>
        <w:spacing w:line="360" w:lineRule="auto"/>
        <w:jc w:val="both"/>
        <w:rPr>
          <w:rFonts w:ascii="Arial" w:hAnsi="Arial" w:cs="Arial"/>
          <w:strike/>
          <w:sz w:val="24"/>
          <w:szCs w:val="24"/>
          <w:lang w:val="az-Latn-AZ"/>
        </w:rPr>
      </w:pPr>
      <w:r w:rsidRPr="0060055F">
        <w:rPr>
          <w:noProof/>
        </w:rPr>
        <w:drawing>
          <wp:inline distT="0" distB="0" distL="0" distR="0" wp14:anchorId="47ED858B" wp14:editId="46263EEA">
            <wp:extent cx="6299835" cy="5715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11765"/>
                    <a:stretch/>
                  </pic:blipFill>
                  <pic:spPr bwMode="auto">
                    <a:xfrm>
                      <a:off x="0" y="0"/>
                      <a:ext cx="6299835" cy="571500"/>
                    </a:xfrm>
                    <a:prstGeom prst="rect">
                      <a:avLst/>
                    </a:prstGeom>
                    <a:ln>
                      <a:noFill/>
                    </a:ln>
                    <a:extLst>
                      <a:ext uri="{53640926-AAD7-44D8-BBD7-CCE9431645EC}">
                        <a14:shadowObscured xmlns:a14="http://schemas.microsoft.com/office/drawing/2010/main"/>
                      </a:ext>
                    </a:extLst>
                  </pic:spPr>
                </pic:pic>
              </a:graphicData>
            </a:graphic>
          </wp:inline>
        </w:drawing>
      </w:r>
    </w:p>
    <w:p w14:paraId="19C31FED" w14:textId="493E76BD" w:rsidR="0060055F" w:rsidRDefault="0060055F" w:rsidP="00401F10">
      <w:pPr>
        <w:spacing w:line="360" w:lineRule="auto"/>
        <w:jc w:val="both"/>
        <w:rPr>
          <w:rFonts w:ascii="Arial" w:hAnsi="Arial" w:cs="Arial"/>
          <w:strike/>
          <w:sz w:val="24"/>
          <w:szCs w:val="24"/>
          <w:lang w:val="az-Latn-AZ"/>
        </w:rPr>
      </w:pPr>
    </w:p>
    <w:p w14:paraId="11DCD22B" w14:textId="6E7D2D88"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48765C">
        <w:rPr>
          <w:rFonts w:ascii="Arial" w:hAnsi="Arial" w:cs="Arial"/>
          <w:sz w:val="24"/>
          <w:szCs w:val="24"/>
          <w:lang w:val="az-Latn-AZ"/>
        </w:rPr>
        <w:t>4</w:t>
      </w:r>
      <w:r>
        <w:rPr>
          <w:rFonts w:ascii="Arial" w:hAnsi="Arial" w:cs="Arial"/>
          <w:sz w:val="24"/>
          <w:szCs w:val="24"/>
          <w:lang w:val="az-Latn-AZ"/>
        </w:rPr>
        <w:t xml:space="preserve"> nömrəli </w:t>
      </w:r>
      <w:r>
        <w:rPr>
          <w:rFonts w:ascii="Arial" w:hAnsi="Arial" w:cs="Arial"/>
          <w:b/>
          <w:sz w:val="24"/>
          <w:szCs w:val="24"/>
          <w:lang w:val="az-Latn-AZ"/>
        </w:rPr>
        <w:t xml:space="preserve">“Fəaliyyət növünün kodu” </w:t>
      </w:r>
      <w:r>
        <w:rPr>
          <w:rFonts w:ascii="Arial" w:hAnsi="Arial" w:cs="Arial"/>
          <w:sz w:val="24"/>
          <w:szCs w:val="24"/>
          <w:lang w:val="az-Latn-AZ"/>
        </w:rPr>
        <w:t xml:space="preserve">sətri üzrə müvafiq xanalarda vergi ödəyicisinin vergi üzrə əsas fəaliyyət növünün statistik kodu, sığorta məqsədləri üzrə və icbari tibbi sığorta məqsədləri üzrə fəaliyyət növlərinin kodları qeyd olunur. </w:t>
      </w:r>
    </w:p>
    <w:p w14:paraId="5F77735E" w14:textId="5348A627" w:rsidR="00B6074A" w:rsidRDefault="008B5776" w:rsidP="00401F10">
      <w:pPr>
        <w:spacing w:line="360" w:lineRule="auto"/>
        <w:ind w:firstLine="720"/>
        <w:jc w:val="both"/>
        <w:rPr>
          <w:rFonts w:ascii="Arial" w:eastAsia="Times New Roman" w:hAnsi="Arial" w:cs="Arial"/>
          <w:bCs/>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w:t>
      </w:r>
      <w:r>
        <w:rPr>
          <w:rFonts w:ascii="Arial" w:hAnsi="Arial" w:cs="Arial"/>
          <w:b/>
          <w:i/>
          <w:sz w:val="24"/>
          <w:szCs w:val="24"/>
          <w:lang w:val="az-Latn-AZ"/>
        </w:rPr>
        <w:t xml:space="preserve">“Fəaliyyət növünün kodu” </w:t>
      </w:r>
      <w:r>
        <w:rPr>
          <w:rFonts w:ascii="Arial" w:hAnsi="Arial" w:cs="Arial"/>
          <w:i/>
          <w:sz w:val="24"/>
          <w:szCs w:val="24"/>
          <w:lang w:val="az-Latn-AZ"/>
        </w:rPr>
        <w:t>sətrinin</w:t>
      </w:r>
      <w:r>
        <w:rPr>
          <w:rFonts w:ascii="Arial" w:hAnsi="Arial" w:cs="Arial"/>
          <w:b/>
          <w:i/>
          <w:sz w:val="24"/>
          <w:szCs w:val="24"/>
          <w:lang w:val="az-Latn-AZ"/>
        </w:rPr>
        <w:t xml:space="preserve"> “Sığorta məqsədləri üzrə”</w:t>
      </w:r>
      <w:r>
        <w:rPr>
          <w:rFonts w:ascii="Arial" w:hAnsi="Arial" w:cs="Arial"/>
          <w:i/>
          <w:sz w:val="24"/>
          <w:szCs w:val="24"/>
          <w:lang w:val="az-Latn-AZ"/>
        </w:rPr>
        <w:t xml:space="preserve"> xanası m</w:t>
      </w:r>
      <w:r>
        <w:rPr>
          <w:rFonts w:ascii="Arial" w:eastAsia="Times New Roman" w:hAnsi="Arial" w:cs="Arial"/>
          <w:bCs/>
          <w:i/>
          <w:sz w:val="24"/>
          <w:szCs w:val="24"/>
          <w:lang w:val="az-Latn-AZ"/>
        </w:rPr>
        <w:t>əcburi dövlət sosial sığorta və işsizlikdən sığorta məqsədləri üçün fəaliyyət növlərini əhatə edir. Burada m</w:t>
      </w:r>
      <w:r>
        <w:rPr>
          <w:rFonts w:ascii="Arial" w:eastAsia="Times New Roman" w:hAnsi="Arial" w:cs="Arial"/>
          <w:i/>
          <w:sz w:val="24"/>
          <w:szCs w:val="24"/>
          <w:lang w:val="az-Latn-AZ"/>
        </w:rPr>
        <w:t>uzdla işləyənləri işə götürən sığortaedənlər tərəfindən</w:t>
      </w:r>
      <w:r>
        <w:rPr>
          <w:rFonts w:ascii="Arial" w:eastAsia="Times New Roman" w:hAnsi="Arial" w:cs="Arial"/>
          <w:bCs/>
          <w:i/>
          <w:sz w:val="24"/>
          <w:szCs w:val="24"/>
          <w:lang w:val="az-Latn-AZ"/>
        </w:rPr>
        <w:t xml:space="preserve"> </w:t>
      </w:r>
      <w:r>
        <w:rPr>
          <w:rFonts w:ascii="Arial" w:hAnsi="Arial" w:cs="Arial"/>
          <w:i/>
          <w:sz w:val="24"/>
          <w:szCs w:val="24"/>
          <w:lang w:val="az-Latn-AZ"/>
        </w:rPr>
        <w:t>m</w:t>
      </w:r>
      <w:r>
        <w:rPr>
          <w:rFonts w:ascii="Arial" w:eastAsia="Times New Roman" w:hAnsi="Arial" w:cs="Arial"/>
          <w:bCs/>
          <w:i/>
          <w:sz w:val="24"/>
          <w:szCs w:val="24"/>
          <w:lang w:val="az-Latn-AZ"/>
        </w:rPr>
        <w:t>əcburi dövlət sosial sığorta məqsədləri üçün fəaliyyət növünün 0112 kodu seçildikdə eyni zamanda işsizlikdən sığorta məqsədləri üçün fəaliyyət növünün 1100 kodu seçilmiş sayılır.</w:t>
      </w:r>
    </w:p>
    <w:p w14:paraId="0491BC63" w14:textId="251B07CD"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Bölmənin </w:t>
      </w:r>
      <w:r w:rsidR="0048765C">
        <w:rPr>
          <w:rFonts w:ascii="Arial" w:hAnsi="Arial" w:cs="Arial"/>
          <w:sz w:val="24"/>
          <w:szCs w:val="24"/>
          <w:lang w:val="az-Latn-AZ"/>
        </w:rPr>
        <w:t>5</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Təqdim olunmuş əlavələrin sayı</w:t>
      </w:r>
      <w:r>
        <w:rPr>
          <w:rFonts w:ascii="Arial" w:hAnsi="Arial" w:cs="Arial"/>
          <w:sz w:val="24"/>
          <w:szCs w:val="24"/>
          <w:lang w:val="az-Latn-AZ"/>
        </w:rPr>
        <w:t xml:space="preserve">” adlı sətri üzrə xanalarda bəyannamə ilə birlikdə təqdim olunan əlavənin vərəqlərinin sayı qeyd olunur. </w:t>
      </w:r>
    </w:p>
    <w:p w14:paraId="7BE6CAA5" w14:textId="77777777" w:rsidR="00B6074A" w:rsidRDefault="008B5776" w:rsidP="00401F10">
      <w:pPr>
        <w:spacing w:line="360" w:lineRule="auto"/>
        <w:ind w:left="567" w:right="566"/>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“A” müəssisəsinin bəyannamə ilə birlikdə təqdim etdiyi əlavə 10 vərəqdən ibarətdirsə, vərəq sayı müvafiq xanada aşağıdakı kimi qeyd olunur:</w:t>
      </w:r>
    </w:p>
    <w:p w14:paraId="4A298504" w14:textId="17335F8F" w:rsidR="0048765C" w:rsidRDefault="0048765C" w:rsidP="00401F10">
      <w:pPr>
        <w:pStyle w:val="a8"/>
        <w:tabs>
          <w:tab w:val="left" w:pos="5940"/>
        </w:tabs>
        <w:spacing w:line="360" w:lineRule="auto"/>
        <w:ind w:right="0"/>
        <w:rPr>
          <w:rFonts w:ascii="Arial" w:hAnsi="Arial" w:cs="Arial"/>
          <w:sz w:val="24"/>
          <w:szCs w:val="24"/>
          <w:lang w:val="az-Latn-AZ"/>
        </w:rPr>
      </w:pPr>
      <w:r w:rsidRPr="0048765C">
        <w:rPr>
          <w:noProof/>
        </w:rPr>
        <w:drawing>
          <wp:inline distT="0" distB="0" distL="0" distR="0" wp14:anchorId="28E5B223" wp14:editId="308069FB">
            <wp:extent cx="6299835" cy="44958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13869"/>
                    <a:stretch/>
                  </pic:blipFill>
                  <pic:spPr bwMode="auto">
                    <a:xfrm>
                      <a:off x="0" y="0"/>
                      <a:ext cx="6299835" cy="449580"/>
                    </a:xfrm>
                    <a:prstGeom prst="rect">
                      <a:avLst/>
                    </a:prstGeom>
                    <a:ln>
                      <a:noFill/>
                    </a:ln>
                    <a:extLst>
                      <a:ext uri="{53640926-AAD7-44D8-BBD7-CCE9431645EC}">
                        <a14:shadowObscured xmlns:a14="http://schemas.microsoft.com/office/drawing/2010/main"/>
                      </a:ext>
                    </a:extLst>
                  </pic:spPr>
                </pic:pic>
              </a:graphicData>
            </a:graphic>
          </wp:inline>
        </w:drawing>
      </w:r>
    </w:p>
    <w:p w14:paraId="3F0C9302" w14:textId="77777777" w:rsidR="00401F10" w:rsidRDefault="00401F10" w:rsidP="00401F10">
      <w:pPr>
        <w:spacing w:line="360" w:lineRule="auto"/>
        <w:ind w:firstLine="540"/>
        <w:jc w:val="both"/>
        <w:rPr>
          <w:rFonts w:ascii="Arial" w:hAnsi="Arial" w:cs="Arial"/>
          <w:sz w:val="24"/>
          <w:szCs w:val="24"/>
          <w:lang w:val="az-Latn-AZ"/>
        </w:rPr>
      </w:pPr>
    </w:p>
    <w:p w14:paraId="5E6623A0" w14:textId="294BC35D" w:rsidR="00C23B2D" w:rsidRDefault="008B5776" w:rsidP="00C23B2D">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Bölmənin </w:t>
      </w:r>
      <w:r w:rsidR="0048765C">
        <w:rPr>
          <w:rFonts w:ascii="Arial" w:hAnsi="Arial" w:cs="Arial"/>
          <w:sz w:val="24"/>
          <w:szCs w:val="24"/>
          <w:lang w:val="az-Latn-AZ"/>
        </w:rPr>
        <w:t>6</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Bəyannamənin növü</w:t>
      </w:r>
      <w:r>
        <w:rPr>
          <w:rFonts w:ascii="Arial" w:hAnsi="Arial" w:cs="Arial"/>
          <w:sz w:val="24"/>
          <w:szCs w:val="24"/>
          <w:lang w:val="az-Latn-AZ"/>
        </w:rPr>
        <w:t xml:space="preserve">” adlı sətirdə təqdim olunan bəyannamənin növündən asılı olaraq, yəni hesabat dövrü üzrə ilkin bəyannamə olduqda </w:t>
      </w:r>
      <w:r>
        <w:rPr>
          <w:rFonts w:ascii="Arial" w:hAnsi="Arial" w:cs="Arial"/>
          <w:b/>
          <w:sz w:val="24"/>
          <w:szCs w:val="24"/>
          <w:lang w:val="az-Latn-AZ"/>
        </w:rPr>
        <w:t>“Cari”</w:t>
      </w:r>
      <w:r>
        <w:rPr>
          <w:rFonts w:ascii="Arial" w:hAnsi="Arial" w:cs="Arial"/>
          <w:sz w:val="24"/>
          <w:szCs w:val="24"/>
          <w:lang w:val="az-Latn-AZ"/>
        </w:rPr>
        <w:t xml:space="preserve">, </w:t>
      </w:r>
      <w:r w:rsidR="00665A3B" w:rsidRPr="00665A3B">
        <w:rPr>
          <w:rFonts w:ascii="Arial" w:hAnsi="Arial" w:cs="Arial"/>
          <w:sz w:val="24"/>
          <w:szCs w:val="24"/>
          <w:lang w:val="az-Latn-AZ"/>
        </w:rPr>
        <w:t>əvvəlki hesabat dövrləri və ya cari dövr üzrə dürüstləşməyə dair hesabat tərtib edildiyi halda</w:t>
      </w:r>
      <w:r>
        <w:rPr>
          <w:rFonts w:ascii="Arial" w:hAnsi="Arial" w:cs="Arial"/>
          <w:sz w:val="24"/>
          <w:szCs w:val="24"/>
          <w:lang w:val="az-Latn-AZ"/>
        </w:rPr>
        <w:t xml:space="preserve"> </w:t>
      </w:r>
      <w:r>
        <w:rPr>
          <w:rFonts w:ascii="Arial" w:hAnsi="Arial" w:cs="Arial"/>
          <w:b/>
          <w:sz w:val="24"/>
          <w:szCs w:val="24"/>
          <w:lang w:val="az-Latn-AZ"/>
        </w:rPr>
        <w:t>“Dəqiqləşdirilmiş”,</w:t>
      </w:r>
      <w:r>
        <w:rPr>
          <w:rFonts w:ascii="Arial" w:hAnsi="Arial" w:cs="Arial"/>
          <w:sz w:val="24"/>
          <w:szCs w:val="24"/>
          <w:lang w:val="az-Latn-AZ"/>
        </w:rPr>
        <w:t xml:space="preserve"> səyyar vergi yoxlaması başa çatdıqdan sonra yoxlama zamanı aşkar edilməyən və vergi öhdəliyinin yaranmasına səbəb olan hallara görə bəyannamə təqdim edildiyi halda </w:t>
      </w:r>
      <w:r>
        <w:rPr>
          <w:rFonts w:ascii="Arial" w:hAnsi="Arial" w:cs="Arial"/>
          <w:b/>
          <w:sz w:val="24"/>
          <w:szCs w:val="24"/>
          <w:lang w:val="az-Latn-AZ"/>
        </w:rPr>
        <w:t>“Könüllü açıqlama”</w:t>
      </w:r>
      <w:r w:rsidR="00665A3B">
        <w:rPr>
          <w:rFonts w:ascii="Arial" w:hAnsi="Arial" w:cs="Arial"/>
          <w:b/>
          <w:sz w:val="24"/>
          <w:szCs w:val="24"/>
          <w:lang w:val="az-Latn-AZ"/>
        </w:rPr>
        <w:t>,</w:t>
      </w:r>
      <w:r w:rsidR="00665A3B" w:rsidRPr="005E4A8D">
        <w:rPr>
          <w:rFonts w:ascii="Arial" w:hAnsi="Arial"/>
          <w:b/>
          <w:sz w:val="24"/>
          <w:lang w:val="az-Latn-AZ"/>
        </w:rPr>
        <w:t xml:space="preserve"> </w:t>
      </w:r>
      <w:r>
        <w:rPr>
          <w:rFonts w:ascii="Arial" w:hAnsi="Arial" w:cs="Arial"/>
          <w:sz w:val="24"/>
          <w:szCs w:val="24"/>
          <w:lang w:val="az-Latn-AZ"/>
        </w:rPr>
        <w:t xml:space="preserve">ləğv olunduqda </w:t>
      </w:r>
      <w:r>
        <w:rPr>
          <w:rFonts w:ascii="Arial" w:hAnsi="Arial" w:cs="Arial"/>
          <w:b/>
          <w:sz w:val="24"/>
          <w:szCs w:val="24"/>
          <w:lang w:val="az-Latn-AZ"/>
        </w:rPr>
        <w:t>“Ləğv olunma”</w:t>
      </w:r>
      <w:r>
        <w:rPr>
          <w:rFonts w:ascii="Arial" w:hAnsi="Arial" w:cs="Arial"/>
          <w:sz w:val="24"/>
          <w:szCs w:val="24"/>
          <w:lang w:val="az-Latn-AZ"/>
        </w:rPr>
        <w:t xml:space="preserve"> xanasında </w:t>
      </w:r>
      <w:r>
        <w:rPr>
          <w:rFonts w:ascii="Arial" w:hAnsi="Arial" w:cs="Arial"/>
          <w:b/>
          <w:sz w:val="24"/>
          <w:szCs w:val="24"/>
          <w:lang w:val="az-Latn-AZ"/>
        </w:rPr>
        <w:t>“X”</w:t>
      </w:r>
      <w:r>
        <w:rPr>
          <w:rFonts w:ascii="Arial" w:hAnsi="Arial" w:cs="Arial"/>
          <w:sz w:val="24"/>
          <w:szCs w:val="24"/>
          <w:lang w:val="az-Latn-AZ"/>
        </w:rPr>
        <w:t xml:space="preserve"> işarəsi qoyulur. “Ləğv olunma” xanasında </w:t>
      </w:r>
      <w:r>
        <w:rPr>
          <w:rFonts w:ascii="Arial" w:hAnsi="Arial" w:cs="Arial"/>
          <w:b/>
          <w:sz w:val="24"/>
          <w:szCs w:val="24"/>
          <w:lang w:val="az-Latn-AZ"/>
        </w:rPr>
        <w:t>“X”</w:t>
      </w:r>
      <w:r>
        <w:rPr>
          <w:rFonts w:ascii="Arial" w:hAnsi="Arial" w:cs="Arial"/>
          <w:sz w:val="24"/>
          <w:szCs w:val="24"/>
          <w:lang w:val="az-Latn-AZ"/>
        </w:rPr>
        <w:t xml:space="preserve"> işarəsi qoyulduqda həmin sətrin qarşısındakı xanalarda (hər xanada bir rəqəmlə) vergi ödəyicisinin təqdim etdiyi ləğv ərizəsində qeyd edil</w:t>
      </w:r>
      <w:r w:rsidR="00C23B2D">
        <w:rPr>
          <w:rFonts w:ascii="Arial" w:hAnsi="Arial" w:cs="Arial"/>
          <w:sz w:val="24"/>
          <w:szCs w:val="24"/>
          <w:lang w:val="az-Latn-AZ"/>
        </w:rPr>
        <w:t>miş</w:t>
      </w:r>
      <w:r>
        <w:rPr>
          <w:rFonts w:ascii="Arial" w:hAnsi="Arial" w:cs="Arial"/>
          <w:sz w:val="24"/>
          <w:szCs w:val="24"/>
          <w:lang w:val="az-Latn-AZ"/>
        </w:rPr>
        <w:t xml:space="preserve"> ləğv olunma tarixi göstərilməlidir.</w:t>
      </w:r>
    </w:p>
    <w:p w14:paraId="1592EE68" w14:textId="0BD3AECF" w:rsidR="00665A3B" w:rsidRPr="001E0E7F" w:rsidRDefault="00C23B2D" w:rsidP="00C23B2D">
      <w:pPr>
        <w:spacing w:line="360" w:lineRule="auto"/>
        <w:ind w:firstLine="540"/>
        <w:jc w:val="both"/>
        <w:rPr>
          <w:rFonts w:ascii="Arial" w:hAnsi="Arial" w:cs="Arial"/>
          <w:sz w:val="24"/>
          <w:szCs w:val="24"/>
          <w:lang w:val="az-Latn-AZ"/>
        </w:rPr>
      </w:pPr>
      <w:r w:rsidRPr="001E0E7F">
        <w:rPr>
          <w:rFonts w:ascii="Arial" w:hAnsi="Arial" w:cs="Arial"/>
          <w:b/>
          <w:sz w:val="24"/>
          <w:szCs w:val="24"/>
          <w:lang w:val="az-Latn-AZ"/>
        </w:rPr>
        <w:lastRenderedPageBreak/>
        <w:t>Qeyd:</w:t>
      </w:r>
      <w:r w:rsidRPr="001E0E7F">
        <w:rPr>
          <w:rFonts w:ascii="Arial" w:hAnsi="Arial" w:cs="Arial"/>
          <w:sz w:val="24"/>
          <w:szCs w:val="24"/>
          <w:lang w:val="az-Latn-AZ"/>
        </w:rPr>
        <w:t xml:space="preserve"> </w:t>
      </w:r>
      <w:r w:rsidR="003A085F">
        <w:rPr>
          <w:rFonts w:ascii="Arial" w:hAnsi="Arial" w:cs="Arial"/>
          <w:sz w:val="24"/>
          <w:szCs w:val="24"/>
          <w:lang w:val="az-Latn-AZ"/>
        </w:rPr>
        <w:t>V</w:t>
      </w:r>
      <w:r w:rsidRPr="001E0E7F">
        <w:rPr>
          <w:rFonts w:ascii="Arial" w:hAnsi="Arial" w:cs="Arial"/>
          <w:sz w:val="24"/>
          <w:szCs w:val="24"/>
          <w:lang w:val="az-Latn-AZ"/>
        </w:rPr>
        <w:t>ergi ödəyicisi Azərbaycan Respublikasında fəaliyyətini dayandırdıqda, habelə hüquqi şəxs və ya qeyri-rezidentin daimi nümayəndəliyi ləğv edildikdə yaxud vergi ödəyicisi olan fiziki şəxsin fəaliyyətinə xitam verildikdə bəyannamə rüb başa çatdıqdan sonra növbəti ayın 20-dən gec olmamaq şərtilə 30 gün müddətində vergi orqanına verilməlidir.</w:t>
      </w:r>
    </w:p>
    <w:p w14:paraId="514AA55D" w14:textId="760E1D29" w:rsidR="00B6074A" w:rsidRDefault="008B5776" w:rsidP="00401F10">
      <w:pPr>
        <w:spacing w:line="360" w:lineRule="auto"/>
        <w:ind w:left="567" w:right="566"/>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“A” müəssisəsi hesabat dövrü üçün ilkin bəyannamə təqdim edirsə, bu, </w:t>
      </w:r>
      <w:r w:rsidR="00665A3B">
        <w:rPr>
          <w:rFonts w:ascii="Arial" w:hAnsi="Arial" w:cs="Arial"/>
          <w:i/>
          <w:sz w:val="24"/>
          <w:szCs w:val="24"/>
          <w:lang w:val="az-Latn-AZ"/>
        </w:rPr>
        <w:t>m</w:t>
      </w:r>
      <w:r>
        <w:rPr>
          <w:rFonts w:ascii="Arial" w:hAnsi="Arial" w:cs="Arial"/>
          <w:i/>
          <w:sz w:val="24"/>
          <w:szCs w:val="24"/>
          <w:lang w:val="az-Latn-AZ"/>
        </w:rPr>
        <w:t>üvafiq xanada aşağıdakı kimi işarə olunur:</w:t>
      </w:r>
    </w:p>
    <w:p w14:paraId="37B6C6C3" w14:textId="630754A4" w:rsidR="00B6074A" w:rsidRDefault="0048765C" w:rsidP="00401F10">
      <w:pPr>
        <w:pStyle w:val="a8"/>
        <w:tabs>
          <w:tab w:val="left" w:pos="5940"/>
        </w:tabs>
        <w:spacing w:line="360" w:lineRule="auto"/>
        <w:ind w:right="0"/>
        <w:rPr>
          <w:rFonts w:ascii="Arial" w:hAnsi="Arial" w:cs="Arial"/>
          <w:sz w:val="24"/>
          <w:szCs w:val="24"/>
          <w:lang w:val="az-Latn-AZ"/>
        </w:rPr>
      </w:pPr>
      <w:r w:rsidRPr="0048765C">
        <w:rPr>
          <w:noProof/>
        </w:rPr>
        <w:drawing>
          <wp:inline distT="0" distB="0" distL="0" distR="0" wp14:anchorId="2B47026D" wp14:editId="4BE06CD1">
            <wp:extent cx="6299835" cy="48763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10959"/>
                    <a:stretch/>
                  </pic:blipFill>
                  <pic:spPr bwMode="auto">
                    <a:xfrm>
                      <a:off x="0" y="0"/>
                      <a:ext cx="6299835" cy="487632"/>
                    </a:xfrm>
                    <a:prstGeom prst="rect">
                      <a:avLst/>
                    </a:prstGeom>
                    <a:ln>
                      <a:noFill/>
                    </a:ln>
                    <a:extLst>
                      <a:ext uri="{53640926-AAD7-44D8-BBD7-CCE9431645EC}">
                        <a14:shadowObscured xmlns:a14="http://schemas.microsoft.com/office/drawing/2010/main"/>
                      </a:ext>
                    </a:extLst>
                  </pic:spPr>
                </pic:pic>
              </a:graphicData>
            </a:graphic>
          </wp:inline>
        </w:drawing>
      </w:r>
    </w:p>
    <w:p w14:paraId="79F408D8" w14:textId="5C13D3A7" w:rsidR="00B6074A" w:rsidRPr="0048765C" w:rsidRDefault="00B6074A" w:rsidP="00401F10">
      <w:pPr>
        <w:pStyle w:val="a8"/>
        <w:tabs>
          <w:tab w:val="left" w:pos="5940"/>
        </w:tabs>
        <w:spacing w:line="360" w:lineRule="auto"/>
        <w:ind w:right="0"/>
        <w:rPr>
          <w:rFonts w:ascii="Arial" w:hAnsi="Arial" w:cs="Arial"/>
          <w:sz w:val="24"/>
          <w:szCs w:val="24"/>
        </w:rPr>
      </w:pPr>
    </w:p>
    <w:p w14:paraId="220436CA" w14:textId="3BF611AA" w:rsidR="00B6074A" w:rsidRDefault="008B5776" w:rsidP="00401F10">
      <w:pPr>
        <w:spacing w:line="360" w:lineRule="auto"/>
        <w:ind w:firstLine="540"/>
        <w:jc w:val="both"/>
        <w:rPr>
          <w:rFonts w:ascii="Arial" w:hAnsi="Arial" w:cs="Arial"/>
          <w:i/>
          <w:sz w:val="24"/>
          <w:szCs w:val="24"/>
          <w:lang w:val="az-Latn-AZ"/>
        </w:rPr>
      </w:pPr>
      <w:r>
        <w:rPr>
          <w:rFonts w:ascii="Arial" w:hAnsi="Arial" w:cs="Arial"/>
          <w:b/>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“A” müəssisəsi fəaliyyətini tamamilə dayandırdığı 15 yanvar 202</w:t>
      </w:r>
      <w:r w:rsidR="0048765C">
        <w:rPr>
          <w:rFonts w:ascii="Arial" w:hAnsi="Arial" w:cs="Arial"/>
          <w:i/>
          <w:sz w:val="24"/>
          <w:szCs w:val="24"/>
          <w:lang w:val="az-Latn-AZ"/>
        </w:rPr>
        <w:t>5</w:t>
      </w:r>
      <w:r>
        <w:rPr>
          <w:rFonts w:ascii="Arial" w:hAnsi="Arial" w:cs="Arial"/>
          <w:i/>
          <w:sz w:val="24"/>
          <w:szCs w:val="24"/>
          <w:lang w:val="az-Latn-AZ"/>
        </w:rPr>
        <w:t>-ci il tarixinə ləğv olma (yekun) bəyannaməsi təqdim edir</w:t>
      </w:r>
      <w:r>
        <w:rPr>
          <w:rFonts w:ascii="Arial" w:hAnsi="Arial" w:cs="Arial"/>
          <w:i/>
          <w:sz w:val="24"/>
          <w:szCs w:val="24"/>
          <w:lang w:val="az-Latn-AZ"/>
        </w:rPr>
        <w:softHyphen/>
        <w:t>sə, müvafiq xanada aşağıdakı kimi işarə edilir və tarix qeyd olunur:</w:t>
      </w:r>
    </w:p>
    <w:p w14:paraId="776434F8" w14:textId="0F98BB55" w:rsidR="00B6074A" w:rsidRPr="0048765C" w:rsidRDefault="0048765C" w:rsidP="00401F10">
      <w:pPr>
        <w:pStyle w:val="a8"/>
        <w:tabs>
          <w:tab w:val="left" w:pos="5940"/>
        </w:tabs>
        <w:spacing w:line="360" w:lineRule="auto"/>
        <w:ind w:right="0"/>
        <w:rPr>
          <w:rFonts w:ascii="Arial" w:hAnsi="Arial" w:cs="Arial"/>
          <w:sz w:val="24"/>
          <w:szCs w:val="24"/>
        </w:rPr>
      </w:pPr>
      <w:r w:rsidRPr="0048765C">
        <w:rPr>
          <w:noProof/>
        </w:rPr>
        <w:drawing>
          <wp:inline distT="0" distB="0" distL="0" distR="0" wp14:anchorId="715773A8" wp14:editId="52EF158C">
            <wp:extent cx="6299835" cy="6477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12371"/>
                    <a:stretch/>
                  </pic:blipFill>
                  <pic:spPr bwMode="auto">
                    <a:xfrm>
                      <a:off x="0" y="0"/>
                      <a:ext cx="6299835" cy="647700"/>
                    </a:xfrm>
                    <a:prstGeom prst="rect">
                      <a:avLst/>
                    </a:prstGeom>
                    <a:ln>
                      <a:noFill/>
                    </a:ln>
                    <a:extLst>
                      <a:ext uri="{53640926-AAD7-44D8-BBD7-CCE9431645EC}">
                        <a14:shadowObscured xmlns:a14="http://schemas.microsoft.com/office/drawing/2010/main"/>
                      </a:ext>
                    </a:extLst>
                  </pic:spPr>
                </pic:pic>
              </a:graphicData>
            </a:graphic>
          </wp:inline>
        </w:drawing>
      </w:r>
    </w:p>
    <w:p w14:paraId="5A50FBDD" w14:textId="77777777" w:rsidR="00B6074A" w:rsidRDefault="008B5776" w:rsidP="00401F10">
      <w:pPr>
        <w:pStyle w:val="a8"/>
        <w:shd w:val="clear" w:color="auto" w:fill="FFFFFF"/>
        <w:spacing w:line="360" w:lineRule="auto"/>
        <w:ind w:right="-2" w:firstLine="540"/>
        <w:jc w:val="both"/>
        <w:rPr>
          <w:rFonts w:ascii="Arial" w:hAnsi="Arial" w:cs="Arial"/>
          <w:sz w:val="24"/>
          <w:szCs w:val="24"/>
          <w:lang w:val="az-Latn-AZ"/>
        </w:rPr>
      </w:pPr>
      <w:r>
        <w:rPr>
          <w:rFonts w:ascii="Arial" w:hAnsi="Arial" w:cs="Arial"/>
          <w:sz w:val="24"/>
          <w:szCs w:val="24"/>
          <w:lang w:val="az-Latn-AZ"/>
        </w:rPr>
        <w:t>Təqdim edilən dəqiqləşdirilmiş bəyannamə vergi ödəyicisinə vergi orqanı tərəfindən göndərilmiş “</w:t>
      </w:r>
      <w:r>
        <w:rPr>
          <w:rFonts w:ascii="Arial" w:hAnsi="Arial" w:cs="Arial"/>
          <w:b/>
          <w:sz w:val="24"/>
          <w:szCs w:val="24"/>
          <w:lang w:val="az-Latn-AZ"/>
        </w:rPr>
        <w:t>Vergi orqanına dəqiqləşdirilmiş vergi bəyannaməsinin və ya kənarlaşmaya dair yazılı izahatın təqdim edilməsi barədə</w:t>
      </w:r>
      <w:r>
        <w:rPr>
          <w:rFonts w:ascii="Arial" w:hAnsi="Arial" w:cs="Arial"/>
          <w:sz w:val="24"/>
          <w:szCs w:val="24"/>
          <w:lang w:val="az-Latn-AZ"/>
        </w:rPr>
        <w:t>” bildiriş ilə əlaqədar olduğu halda bölmənin 8 nömrəli “</w:t>
      </w:r>
      <w:r>
        <w:rPr>
          <w:rFonts w:ascii="Arial" w:hAnsi="Arial" w:cs="Arial"/>
          <w:b/>
          <w:sz w:val="24"/>
          <w:szCs w:val="24"/>
          <w:lang w:val="az-Latn-AZ"/>
        </w:rPr>
        <w:t>Dəqiqləşdirilmiş bəyannamənin təqdim edilməsi barədə bildirişin nömrəsi</w:t>
      </w:r>
      <w:r>
        <w:rPr>
          <w:rFonts w:ascii="Arial" w:hAnsi="Arial" w:cs="Arial"/>
          <w:sz w:val="24"/>
          <w:szCs w:val="24"/>
          <w:lang w:val="az-Latn-AZ"/>
        </w:rPr>
        <w:t>”</w:t>
      </w:r>
      <w:r>
        <w:rPr>
          <w:rFonts w:ascii="Arial" w:hAnsi="Arial" w:cs="Arial"/>
          <w:b/>
          <w:sz w:val="24"/>
          <w:szCs w:val="24"/>
          <w:lang w:val="az-Latn-AZ"/>
        </w:rPr>
        <w:t xml:space="preserve"> </w:t>
      </w:r>
      <w:r>
        <w:rPr>
          <w:rFonts w:ascii="Arial" w:hAnsi="Arial" w:cs="Arial"/>
          <w:sz w:val="24"/>
          <w:szCs w:val="24"/>
          <w:lang w:val="az-Latn-AZ"/>
        </w:rPr>
        <w:t>adlı sətrində</w:t>
      </w:r>
      <w:r>
        <w:rPr>
          <w:rFonts w:ascii="Arial" w:hAnsi="Arial" w:cs="Arial"/>
          <w:b/>
          <w:sz w:val="24"/>
          <w:szCs w:val="24"/>
          <w:lang w:val="az-Latn-AZ"/>
        </w:rPr>
        <w:t xml:space="preserve"> </w:t>
      </w:r>
      <w:r>
        <w:rPr>
          <w:rFonts w:ascii="Arial" w:hAnsi="Arial" w:cs="Arial"/>
          <w:sz w:val="24"/>
          <w:szCs w:val="24"/>
          <w:lang w:val="az-Latn-AZ"/>
        </w:rPr>
        <w:t>həmin bildirişin</w:t>
      </w:r>
      <w:r>
        <w:rPr>
          <w:rFonts w:ascii="Arial" w:hAnsi="Arial" w:cs="Arial"/>
          <w:b/>
          <w:sz w:val="24"/>
          <w:szCs w:val="24"/>
          <w:lang w:val="az-Latn-AZ"/>
        </w:rPr>
        <w:t xml:space="preserve"> </w:t>
      </w:r>
      <w:r>
        <w:rPr>
          <w:rFonts w:ascii="Arial" w:hAnsi="Arial" w:cs="Arial"/>
          <w:sz w:val="24"/>
          <w:szCs w:val="24"/>
          <w:lang w:val="az-Latn-AZ"/>
        </w:rPr>
        <w:t>nömrəsi yazılmalıdır. Bildirişin nömrəsi yazılmadıqda və ya səhv yazıldıqda, həmçinin dəqiqləşmə Vergi Məcəlləsinin 37.2-1-ci maddəsində nəzərdə tutulmuş müddət bitdikdən sonra təqdim edildikdə bu bəyannamə bildiriş üzrə verilmiş dəqiqləşdirilmiş bəyannamə hesab edilmir.</w:t>
      </w:r>
    </w:p>
    <w:p w14:paraId="6FDB2B2B" w14:textId="3F81031E" w:rsidR="00B6074A" w:rsidRDefault="008B5776" w:rsidP="00401F10">
      <w:pPr>
        <w:pStyle w:val="a8"/>
        <w:shd w:val="clear" w:color="auto" w:fill="FFFFFF"/>
        <w:spacing w:line="360" w:lineRule="auto"/>
        <w:ind w:right="-2" w:firstLine="540"/>
        <w:jc w:val="both"/>
        <w:rPr>
          <w:rFonts w:ascii="Arial" w:hAnsi="Arial" w:cs="Arial"/>
          <w:sz w:val="24"/>
          <w:szCs w:val="24"/>
          <w:lang w:val="az-Latn-AZ"/>
        </w:rPr>
      </w:pPr>
      <w:r>
        <w:rPr>
          <w:rFonts w:ascii="Arial" w:hAnsi="Arial" w:cs="Arial"/>
          <w:sz w:val="24"/>
          <w:szCs w:val="24"/>
          <w:lang w:val="az-Latn-AZ"/>
        </w:rPr>
        <w:t xml:space="preserve">Bölmənin </w:t>
      </w:r>
      <w:r w:rsidR="00FD31D9">
        <w:rPr>
          <w:rFonts w:ascii="Arial" w:hAnsi="Arial" w:cs="Arial"/>
          <w:sz w:val="24"/>
          <w:szCs w:val="24"/>
          <w:lang w:val="az-Latn-AZ"/>
        </w:rPr>
        <w:t>8</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adlı sətirdə təqdim edilən hesabatın aid olduğu hesabat dövrü aşağıdakı kimi qeyd edilir.</w:t>
      </w:r>
    </w:p>
    <w:p w14:paraId="46140150" w14:textId="25E3A6D6" w:rsidR="00B6074A" w:rsidRDefault="008B5776" w:rsidP="00401F10">
      <w:pPr>
        <w:pStyle w:val="a8"/>
        <w:shd w:val="clear" w:color="auto" w:fill="FFFFFF"/>
        <w:spacing w:line="360" w:lineRule="auto"/>
        <w:ind w:right="-2" w:firstLine="540"/>
        <w:jc w:val="both"/>
        <w:rPr>
          <w:rFonts w:ascii="Arial" w:hAnsi="Arial" w:cs="Arial"/>
          <w:sz w:val="24"/>
          <w:szCs w:val="24"/>
          <w:lang w:val="az-Latn-AZ"/>
        </w:rPr>
      </w:pPr>
      <w:r>
        <w:rPr>
          <w:rFonts w:ascii="Arial" w:hAnsi="Arial" w:cs="Arial"/>
          <w:sz w:val="24"/>
          <w:szCs w:val="24"/>
          <w:lang w:val="az-Latn-AZ"/>
        </w:rPr>
        <w:t xml:space="preserve"> </w:t>
      </w:r>
      <w:r w:rsidR="00B30038" w:rsidRPr="00B30038">
        <w:rPr>
          <w:noProof/>
        </w:rPr>
        <w:drawing>
          <wp:inline distT="0" distB="0" distL="0" distR="0" wp14:anchorId="29842D98" wp14:editId="4CAEFC15">
            <wp:extent cx="4539615" cy="50516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8584"/>
                    <a:stretch/>
                  </pic:blipFill>
                  <pic:spPr bwMode="auto">
                    <a:xfrm>
                      <a:off x="0" y="0"/>
                      <a:ext cx="4568418" cy="508369"/>
                    </a:xfrm>
                    <a:prstGeom prst="rect">
                      <a:avLst/>
                    </a:prstGeom>
                    <a:ln>
                      <a:noFill/>
                    </a:ln>
                    <a:extLst>
                      <a:ext uri="{53640926-AAD7-44D8-BBD7-CCE9431645EC}">
                        <a14:shadowObscured xmlns:a14="http://schemas.microsoft.com/office/drawing/2010/main"/>
                      </a:ext>
                    </a:extLst>
                  </pic:spPr>
                </pic:pic>
              </a:graphicData>
            </a:graphic>
          </wp:inline>
        </w:drawing>
      </w:r>
    </w:p>
    <w:p w14:paraId="2D7EEA2D" w14:textId="77777777" w:rsidR="00B6074A" w:rsidRDefault="00B6074A" w:rsidP="00401F10">
      <w:pPr>
        <w:spacing w:line="360" w:lineRule="auto"/>
        <w:ind w:firstLine="540"/>
        <w:jc w:val="both"/>
        <w:rPr>
          <w:rFonts w:ascii="Arial" w:hAnsi="Arial" w:cs="Arial"/>
          <w:sz w:val="24"/>
          <w:szCs w:val="24"/>
          <w:highlight w:val="yellow"/>
          <w:lang w:val="az-Latn-AZ"/>
        </w:rPr>
      </w:pPr>
    </w:p>
    <w:p w14:paraId="78EA8DBF" w14:textId="33A7D8B5"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Bölmənin </w:t>
      </w:r>
      <w:r w:rsidR="00B30038">
        <w:rPr>
          <w:rFonts w:ascii="Arial" w:hAnsi="Arial" w:cs="Arial"/>
          <w:sz w:val="24"/>
          <w:szCs w:val="24"/>
          <w:lang w:val="az-Latn-AZ"/>
        </w:rPr>
        <w:t>9</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Texnologiyalar parkı üzrə məlumatlar</w:t>
      </w:r>
      <w:r>
        <w:rPr>
          <w:rFonts w:ascii="Arial" w:hAnsi="Arial" w:cs="Arial"/>
          <w:sz w:val="24"/>
          <w:szCs w:val="24"/>
          <w:lang w:val="az-Latn-AZ"/>
        </w:rPr>
        <w:t xml:space="preserve">” adlı sətrində vergi ödəyicisinin texnologiyalar parkının rezidenti, onun podratçısı və ya podratçısı ilə birbaşa müqavilə bağlamış subpodratçı olması barədə məlumat verilir. 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xml:space="preserve"> işarəsi qoyulur.</w:t>
      </w:r>
    </w:p>
    <w:p w14:paraId="594CCA94" w14:textId="77777777" w:rsidR="00B6074A" w:rsidRDefault="008B5776" w:rsidP="00401F10">
      <w:pPr>
        <w:pStyle w:val="a8"/>
        <w:tabs>
          <w:tab w:val="left" w:pos="5940"/>
        </w:tabs>
        <w:spacing w:line="360" w:lineRule="auto"/>
        <w:ind w:right="0" w:firstLine="709"/>
        <w:jc w:val="both"/>
        <w:rPr>
          <w:rFonts w:ascii="Arial" w:hAnsi="Arial" w:cs="Arial"/>
          <w:i/>
          <w:sz w:val="24"/>
          <w:szCs w:val="24"/>
          <w:lang w:val="az-Latn-AZ"/>
        </w:rPr>
      </w:pPr>
      <w:bookmarkStart w:id="7" w:name="_Hlk133665976"/>
      <w:r>
        <w:rPr>
          <w:rFonts w:ascii="Arial" w:hAnsi="Arial" w:cs="Arial"/>
          <w:b/>
          <w:i/>
          <w:sz w:val="24"/>
          <w:szCs w:val="24"/>
          <w:lang w:val="az-Latn-AZ"/>
        </w:rPr>
        <w:t>Qeyd:</w:t>
      </w:r>
      <w:r>
        <w:rPr>
          <w:rFonts w:ascii="Arial" w:hAnsi="Arial" w:cs="Arial"/>
          <w:i/>
          <w:sz w:val="24"/>
          <w:szCs w:val="24"/>
          <w:lang w:val="az-Latn-AZ"/>
        </w:rPr>
        <w:t xml:space="preserve"> “Texnologiyalar parkının rezidenti”, “Texnologiyalar parkının rezidentinin podratçısı” və ya “Texnologiyalar parkının rezidentinin podratçısı ilə birbaşa müqavilə bağlamış subpodratçı” xanalarından birinə “</w:t>
      </w:r>
      <w:r>
        <w:rPr>
          <w:rFonts w:ascii="Arial" w:hAnsi="Arial" w:cs="Arial"/>
          <w:b/>
          <w:i/>
          <w:sz w:val="24"/>
          <w:szCs w:val="24"/>
          <w:lang w:val="az-Latn-AZ"/>
        </w:rPr>
        <w:t>X</w:t>
      </w:r>
      <w:r>
        <w:rPr>
          <w:rFonts w:ascii="Arial" w:hAnsi="Arial" w:cs="Arial"/>
          <w:i/>
          <w:sz w:val="24"/>
          <w:szCs w:val="24"/>
          <w:lang w:val="az-Latn-AZ"/>
        </w:rPr>
        <w:t xml:space="preserve">” işarəsi qoyulmalıdır. </w:t>
      </w:r>
      <w:bookmarkEnd w:id="7"/>
    </w:p>
    <w:p w14:paraId="720462B5"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Texnologiyalar parkının rezidenti kimi qeydiyyatdan keçmiş “A” müəssisəsi tərəfindən müvafiq xanada aşağıdakı kimi işarə edilir:</w:t>
      </w:r>
    </w:p>
    <w:p w14:paraId="4D99D8C8" w14:textId="3419B3B6" w:rsidR="00B6074A" w:rsidRDefault="00B30038" w:rsidP="00401F10">
      <w:pPr>
        <w:spacing w:line="360" w:lineRule="auto"/>
        <w:rPr>
          <w:rFonts w:ascii="Arial" w:hAnsi="Arial" w:cs="Arial"/>
          <w:sz w:val="24"/>
          <w:szCs w:val="24"/>
          <w:lang w:val="az-Latn-AZ"/>
        </w:rPr>
      </w:pPr>
      <w:r w:rsidRPr="00B30038">
        <w:rPr>
          <w:noProof/>
        </w:rPr>
        <w:lastRenderedPageBreak/>
        <w:drawing>
          <wp:inline distT="0" distB="0" distL="0" distR="0" wp14:anchorId="591025FB" wp14:editId="30436BE9">
            <wp:extent cx="6299835" cy="6953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99835" cy="695325"/>
                    </a:xfrm>
                    <a:prstGeom prst="rect">
                      <a:avLst/>
                    </a:prstGeom>
                  </pic:spPr>
                </pic:pic>
              </a:graphicData>
            </a:graphic>
          </wp:inline>
        </w:drawing>
      </w:r>
    </w:p>
    <w:p w14:paraId="221E50B7" w14:textId="77777777" w:rsidR="00B6074A" w:rsidRDefault="00B6074A" w:rsidP="00401F10">
      <w:pPr>
        <w:spacing w:line="360" w:lineRule="auto"/>
        <w:rPr>
          <w:rFonts w:ascii="Arial" w:hAnsi="Arial" w:cs="Arial"/>
          <w:sz w:val="24"/>
          <w:szCs w:val="24"/>
          <w:lang w:val="az-Latn-AZ"/>
        </w:rPr>
      </w:pPr>
    </w:p>
    <w:p w14:paraId="000B511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r>
        <w:rPr>
          <w:rFonts w:ascii="Arial" w:hAnsi="Arial" w:cs="Arial"/>
          <w:b/>
          <w:sz w:val="24"/>
          <w:szCs w:val="24"/>
          <w:u w:val="single"/>
          <w:lang w:val="az-Latn-AZ"/>
        </w:rPr>
        <w:t>Bölmə 2. Muzdlu işdən gəlir əldə edən işçilərin sayı və gəlirləri barədə məlumat</w:t>
      </w:r>
    </w:p>
    <w:p w14:paraId="4D32228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 </w:t>
      </w:r>
    </w:p>
    <w:p w14:paraId="1762E8EA"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Muzdlu işdən gəlir əldə edən işçilərin sayı və gəlirləri barədə məlumat</w:t>
      </w:r>
      <w:r>
        <w:rPr>
          <w:rFonts w:ascii="Arial" w:hAnsi="Arial" w:cs="Arial"/>
          <w:sz w:val="24"/>
          <w:szCs w:val="24"/>
          <w:lang w:val="az-Latn-AZ"/>
        </w:rPr>
        <w:t>” adlanan 2 nömrəli bölməsində muzdlu işdən gəlir əldə edən işçilərin sayı və gəlirləri, eləcə də vergilər üzrə güzəşt və azadolmalar</w:t>
      </w:r>
      <w:r>
        <w:rPr>
          <w:rFonts w:ascii="Arial" w:hAnsi="Arial" w:cs="Arial"/>
          <w:b/>
          <w:sz w:val="24"/>
          <w:szCs w:val="24"/>
          <w:lang w:val="az-Latn-AZ"/>
        </w:rPr>
        <w:t>,</w:t>
      </w:r>
      <w:r>
        <w:rPr>
          <w:rFonts w:ascii="Arial" w:hAnsi="Arial" w:cs="Arial"/>
          <w:sz w:val="24"/>
          <w:szCs w:val="24"/>
          <w:lang w:val="az-Latn-AZ"/>
        </w:rPr>
        <w:t xml:space="preserve"> məcburi dövlət sosial sığorta və işsizlikdən sığorta haqlarına cəlb edilməyən gəlirlər barədə məlumatlar qeyd olunur.</w:t>
      </w:r>
    </w:p>
    <w:p w14:paraId="488E1AA5"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Bu bölmə 3 hissədən ibarətdir:</w:t>
      </w:r>
    </w:p>
    <w:p w14:paraId="0EA10A4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“İşçilərin sayı”</w:t>
      </w:r>
      <w:r>
        <w:rPr>
          <w:rFonts w:ascii="Arial" w:hAnsi="Arial" w:cs="Arial"/>
          <w:sz w:val="24"/>
          <w:szCs w:val="24"/>
          <w:lang w:val="az-Latn-AZ"/>
        </w:rPr>
        <w:t xml:space="preserve"> adlanan 1-ci hissəsi </w:t>
      </w:r>
      <w:r>
        <w:rPr>
          <w:rFonts w:ascii="Arial" w:hAnsi="Arial" w:cs="Arial"/>
          <w:b/>
          <w:sz w:val="24"/>
          <w:szCs w:val="24"/>
          <w:lang w:val="az-Latn-AZ"/>
        </w:rPr>
        <w:t xml:space="preserve">“İşçilərin ümumi sayı” </w:t>
      </w:r>
      <w:r>
        <w:rPr>
          <w:rFonts w:ascii="Arial" w:hAnsi="Arial" w:cs="Arial"/>
          <w:sz w:val="24"/>
          <w:szCs w:val="24"/>
          <w:lang w:val="az-Latn-AZ"/>
        </w:rPr>
        <w:t>və</w:t>
      </w:r>
      <w:r>
        <w:rPr>
          <w:rFonts w:ascii="Arial" w:hAnsi="Arial" w:cs="Arial"/>
          <w:b/>
          <w:sz w:val="24"/>
          <w:szCs w:val="24"/>
          <w:lang w:val="az-Latn-AZ"/>
        </w:rPr>
        <w:t xml:space="preserve"> “Faktiki işə cəlb olunan işçilərin sayı” </w:t>
      </w:r>
      <w:r>
        <w:rPr>
          <w:rFonts w:ascii="Arial" w:hAnsi="Arial" w:cs="Arial"/>
          <w:sz w:val="24"/>
          <w:szCs w:val="24"/>
          <w:lang w:val="az-Latn-AZ"/>
        </w:rPr>
        <w:t>adlanan sətirlərə bölünüb.</w:t>
      </w:r>
    </w:p>
    <w:p w14:paraId="5314139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901 </w:t>
      </w:r>
      <w:r>
        <w:rPr>
          <w:rFonts w:ascii="Arial" w:hAnsi="Arial" w:cs="Arial"/>
          <w:sz w:val="24"/>
          <w:szCs w:val="24"/>
          <w:lang w:val="az-Latn-AZ"/>
        </w:rPr>
        <w:t xml:space="preserve">kodlu sətrində rüb ərzində fəaliyyətinin olub-olmamasından asılı olmayaraq vergi ödəyicisi ilə əmək müqaviləsi bağlamış və hesabat dövrü başlayana qədər həmin müqaviləyə xitam verilməmiş işçilərin sayı hər bir ay üzrə ayrılıqda göstərilir. </w:t>
      </w:r>
    </w:p>
    <w:p w14:paraId="443F905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lang w:val="az-Latn-AZ"/>
        </w:rPr>
      </w:pPr>
      <w:r>
        <w:rPr>
          <w:rFonts w:ascii="Arial" w:hAnsi="Arial" w:cs="Arial"/>
          <w:b/>
          <w:sz w:val="24"/>
          <w:szCs w:val="24"/>
          <w:lang w:val="az-Latn-AZ"/>
        </w:rPr>
        <w:t>901.1</w:t>
      </w:r>
      <w:r>
        <w:rPr>
          <w:rFonts w:ascii="Arial" w:hAnsi="Arial" w:cs="Arial"/>
          <w:sz w:val="24"/>
          <w:szCs w:val="24"/>
          <w:lang w:val="az-Latn-AZ"/>
        </w:rPr>
        <w:t xml:space="preserve"> kodlu sətrində rüb ərzində faktiki olaraq muzdlu işlə əlaqədar gəlir əldə edən işçilərin sayı göstərilir. </w:t>
      </w:r>
    </w:p>
    <w:p w14:paraId="559164A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“Rüb üzrə orta say”</w:t>
      </w:r>
      <w:r>
        <w:rPr>
          <w:rFonts w:ascii="Arial" w:hAnsi="Arial" w:cs="Arial"/>
          <w:sz w:val="24"/>
          <w:szCs w:val="24"/>
          <w:lang w:val="az-Latn-AZ"/>
        </w:rPr>
        <w:t xml:space="preserve"> sütünunda hər bir ay üzrə qeyd olunmuş işçilərin rüb ərzində orta sayı göstərilir. </w:t>
      </w:r>
    </w:p>
    <w:p w14:paraId="45CFF91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“Faktiki işə cəlb olunan işçilərin sayı” sətrinin bütün sütunları üzrə daxil edilən işçi sayı “İşçilərin ümumi sayı” sətrində daxil edilən işçi sayından çox ola bilməz.</w:t>
      </w:r>
    </w:p>
    <w:p w14:paraId="5694DD8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“Gəlirlər”</w:t>
      </w:r>
      <w:r>
        <w:rPr>
          <w:rFonts w:ascii="Arial" w:hAnsi="Arial" w:cs="Arial"/>
          <w:sz w:val="24"/>
          <w:szCs w:val="24"/>
          <w:lang w:val="az-Latn-AZ"/>
        </w:rPr>
        <w:t xml:space="preserve"> adlanan 2-ci hissəsi </w:t>
      </w:r>
      <w:r>
        <w:rPr>
          <w:rFonts w:ascii="Arial" w:hAnsi="Arial" w:cs="Arial"/>
          <w:b/>
          <w:sz w:val="24"/>
          <w:szCs w:val="24"/>
          <w:lang w:val="az-Latn-AZ"/>
        </w:rPr>
        <w:t>“Gəlirlər, cəmi”,</w:t>
      </w:r>
      <w:r>
        <w:rPr>
          <w:rFonts w:ascii="Arial" w:hAnsi="Arial" w:cs="Arial"/>
          <w:sz w:val="24"/>
          <w:szCs w:val="24"/>
          <w:lang w:val="az-Latn-AZ"/>
        </w:rPr>
        <w:t xml:space="preserve"> </w:t>
      </w:r>
      <w:r>
        <w:rPr>
          <w:rFonts w:ascii="Arial" w:hAnsi="Arial" w:cs="Arial"/>
          <w:b/>
          <w:sz w:val="24"/>
          <w:szCs w:val="24"/>
          <w:lang w:val="az-Latn-AZ"/>
        </w:rPr>
        <w:t xml:space="preserve">“Hesablanmış əmək haqqı və digər gəlirlər”, “o cümlədən əmək haqqının tərkibinə daxil olmayan gəlirlər”, “İstifadə edilməmiş əmək məzuniyyətinə görə hesablanmış kompensasiya məbləği” </w:t>
      </w:r>
      <w:r>
        <w:rPr>
          <w:rFonts w:ascii="Arial" w:hAnsi="Arial" w:cs="Arial"/>
          <w:sz w:val="24"/>
          <w:szCs w:val="24"/>
          <w:lang w:val="az-Latn-AZ"/>
        </w:rPr>
        <w:t>və</w:t>
      </w:r>
      <w:r>
        <w:rPr>
          <w:rFonts w:ascii="Arial" w:hAnsi="Arial" w:cs="Arial"/>
          <w:b/>
          <w:sz w:val="24"/>
          <w:szCs w:val="24"/>
          <w:lang w:val="az-Latn-AZ"/>
        </w:rPr>
        <w:t xml:space="preserve"> “Həyatın yığım sığortasına cəlb olunmuş məbləğ (vaxtından əvvəl müqaviləyə xitam verildiyi halda)” </w:t>
      </w:r>
      <w:r>
        <w:rPr>
          <w:rFonts w:ascii="Arial" w:hAnsi="Arial" w:cs="Arial"/>
          <w:sz w:val="24"/>
          <w:szCs w:val="24"/>
          <w:lang w:val="az-Latn-AZ"/>
        </w:rPr>
        <w:t xml:space="preserve">adlanan sətirlərə bölünüb. </w:t>
      </w:r>
    </w:p>
    <w:p w14:paraId="2804220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902</w:t>
      </w:r>
      <w:r>
        <w:rPr>
          <w:rFonts w:ascii="Arial" w:hAnsi="Arial" w:cs="Arial"/>
          <w:sz w:val="24"/>
          <w:szCs w:val="24"/>
          <w:lang w:val="az-Latn-AZ"/>
        </w:rPr>
        <w:t xml:space="preserve"> kodlu sətrində işçilərin gəlirlərinin cəmi hər bir ay üzrə ayrılıqda göstərilir. Bu sətrin göstəriciləri 902.1, 902.2 və 902.3 kodlu sətirlərin müvafiq göstəricilərinin cəminə bərabər olmalıdır.</w:t>
      </w:r>
    </w:p>
    <w:p w14:paraId="419AE63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902.1</w:t>
      </w:r>
      <w:r>
        <w:rPr>
          <w:rFonts w:ascii="Arial" w:hAnsi="Arial" w:cs="Arial"/>
          <w:sz w:val="24"/>
          <w:szCs w:val="24"/>
          <w:lang w:val="az-Latn-AZ"/>
        </w:rPr>
        <w:t xml:space="preserve"> kodlu sətrində işçilər üçün hesablanmış cəmi əmək haqqı və digər gəlirlərin (əmək haqqının tərkibinə daxil olmayan gəlirlər daxil olmaqla) məbləği hər bir ay üzrə ayrılıqda göstərilir. </w:t>
      </w:r>
      <w:r>
        <w:rPr>
          <w:rFonts w:ascii="Arial" w:hAnsi="Arial" w:cs="Arial"/>
          <w:b/>
          <w:sz w:val="24"/>
          <w:szCs w:val="24"/>
          <w:lang w:val="az-Latn-AZ"/>
        </w:rPr>
        <w:t>902.1.1</w:t>
      </w:r>
      <w:r>
        <w:rPr>
          <w:rFonts w:ascii="Arial" w:hAnsi="Arial" w:cs="Arial"/>
          <w:sz w:val="24"/>
          <w:szCs w:val="24"/>
          <w:lang w:val="az-Latn-AZ"/>
        </w:rPr>
        <w:t xml:space="preserve"> kodlu sətirdə isə əmək haqqının tərkibinə daxil olmayan gəlirlər hər bir ay üzrə ayrılıqda göstərilir.</w:t>
      </w:r>
    </w:p>
    <w:p w14:paraId="6E7E031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902.2</w:t>
      </w:r>
      <w:r>
        <w:rPr>
          <w:rFonts w:ascii="Arial" w:hAnsi="Arial" w:cs="Arial"/>
          <w:sz w:val="24"/>
          <w:szCs w:val="24"/>
          <w:lang w:val="az-Latn-AZ"/>
        </w:rPr>
        <w:t xml:space="preserve"> kodlu sətrində işçilərin</w:t>
      </w:r>
      <w:r>
        <w:rPr>
          <w:rFonts w:ascii="Arial" w:hAnsi="Arial" w:cs="Arial"/>
          <w:b/>
          <w:sz w:val="24"/>
          <w:szCs w:val="24"/>
          <w:lang w:val="az-Latn-AZ"/>
        </w:rPr>
        <w:t xml:space="preserve"> </w:t>
      </w:r>
      <w:r>
        <w:rPr>
          <w:rFonts w:ascii="Arial" w:hAnsi="Arial" w:cs="Arial"/>
          <w:sz w:val="24"/>
          <w:szCs w:val="24"/>
          <w:lang w:val="az-Latn-AZ"/>
        </w:rPr>
        <w:t>istifadə edilməmiş əmək məzuniyyətinə görə hesablanmış kompensasiya məbləği hər bir ay üzrə ayrılıqda göstərilir.</w:t>
      </w:r>
    </w:p>
    <w:p w14:paraId="7348D3D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lastRenderedPageBreak/>
        <w:t>902.3</w:t>
      </w:r>
      <w:r>
        <w:rPr>
          <w:rFonts w:ascii="Arial" w:hAnsi="Arial" w:cs="Arial"/>
          <w:sz w:val="24"/>
          <w:szCs w:val="24"/>
          <w:lang w:val="az-Latn-AZ"/>
        </w:rPr>
        <w:t xml:space="preserve"> kodlu sətrində işçinin həyatın yığım sığortası üzrə müqaviləsinə vaxtından əvvəl xitam verildiyi halda həyatın yığım sığortasına cəlb olunmuş məbləğ hər bir ay üzrə ayrılıqda göstərilir. </w:t>
      </w:r>
    </w:p>
    <w:p w14:paraId="4BF45E63" w14:textId="1D597970"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“Vergilər üzrə güzəşt və azadolmalar, eləcə də məcburi dövlət sosial sığorta, işsizlikdən sığorta və icbari tibbi sığorta haqqına cəlb edilməyən gəlirlər”</w:t>
      </w:r>
      <w:r>
        <w:rPr>
          <w:rFonts w:ascii="Arial" w:hAnsi="Arial" w:cs="Arial"/>
          <w:sz w:val="24"/>
          <w:szCs w:val="24"/>
          <w:lang w:val="az-Latn-AZ"/>
        </w:rPr>
        <w:t xml:space="preserve"> adlanan 3-cü hissəsi </w:t>
      </w:r>
      <w:r>
        <w:rPr>
          <w:rFonts w:ascii="Arial" w:hAnsi="Arial" w:cs="Arial"/>
          <w:b/>
          <w:sz w:val="24"/>
          <w:szCs w:val="24"/>
          <w:lang w:val="az-Latn-AZ"/>
        </w:rPr>
        <w:t xml:space="preserve">“Muzdlu işlə əlaqədar ödəmə mənbəyində tutulan vergilər üzrə güzəşt və azadolmalar”, “Məcburi dövlət sosial sığorta haqqına cəlb olunmayan gəlirlər”, “İşsizlikdən sığorta haqqına cəlb olunmayan gəlirlər” </w:t>
      </w:r>
      <w:r>
        <w:rPr>
          <w:rFonts w:ascii="Arial" w:hAnsi="Arial" w:cs="Arial"/>
          <w:sz w:val="24"/>
          <w:szCs w:val="24"/>
          <w:lang w:val="az-Latn-AZ"/>
        </w:rPr>
        <w:t>və</w:t>
      </w:r>
      <w:r>
        <w:rPr>
          <w:rFonts w:ascii="Arial" w:hAnsi="Arial" w:cs="Arial"/>
          <w:b/>
          <w:sz w:val="24"/>
          <w:szCs w:val="24"/>
          <w:lang w:val="az-Latn-AZ"/>
        </w:rPr>
        <w:t xml:space="preserve"> “İcbari tibbi sığorta haqqına cəlb olunmayan gəlirlər” </w:t>
      </w:r>
      <w:r>
        <w:rPr>
          <w:rFonts w:ascii="Arial" w:hAnsi="Arial" w:cs="Arial"/>
          <w:sz w:val="24"/>
          <w:szCs w:val="24"/>
          <w:lang w:val="az-Latn-AZ"/>
        </w:rPr>
        <w:t>adlanan sətirlərə bölünüb.</w:t>
      </w:r>
    </w:p>
    <w:p w14:paraId="78D5D01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903</w:t>
      </w:r>
      <w:r>
        <w:rPr>
          <w:rFonts w:ascii="Arial" w:hAnsi="Arial" w:cs="Arial"/>
          <w:sz w:val="24"/>
          <w:szCs w:val="24"/>
          <w:lang w:val="az-Latn-AZ"/>
        </w:rPr>
        <w:t xml:space="preserve"> kodlu sətrində qanunvericiliklə muzdlu işlə əlaqədar ödəmə mənbəyində tutulan vergilər üzrə güzəşt və azadolmalar hər bir ay üzrə ayrılıqda göstərilir və həmin məbləğlər bəyannamənin 1 nömrəli Əlavəsindəki 2-ci “İşçilər (sığortaolunanlar) üzrə məlumat” bölməsinin 1-ci hissəsinin 3.1-ci sütundakı “Azadolunan və güzəşt verilən cəmi gəlirin məbləği”nin cəminə bərabər olmalıdır (hər bir ay üzrə). </w:t>
      </w:r>
    </w:p>
    <w:p w14:paraId="3D9D9B56"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904</w:t>
      </w:r>
      <w:r>
        <w:rPr>
          <w:rFonts w:ascii="Arial" w:hAnsi="Arial" w:cs="Arial"/>
          <w:sz w:val="24"/>
          <w:szCs w:val="24"/>
          <w:lang w:val="az-Latn-AZ"/>
        </w:rPr>
        <w:t xml:space="preserve"> kodlu sətrində qanunvericiliklə məcburi dövlət sosial sığorta haqqı hesablanmayan gəlirlər hər bir ay üzrə ayrılıqda göstərilir və həmin məbləğlər bəyannamənin 1 nömrəli Əlavəsindəki 2-ci “İşçilər (sığortaolunanlar) üzrə məlumat” bölməsinin 1-ci hissəsinin 4.1-ci “Məcburi dövlət sosial sığorta haqqına cəlb olunmayan cəmi məbləğ” sütunundakı və 8-ci hissəsinin 2.1-ci “Əmək haqqı və digər gəlirlər (manatla)” sütunundakı məbləğlərin cəminə bərabər olmalıdır (hər bir ay üzrə).</w:t>
      </w:r>
    </w:p>
    <w:p w14:paraId="625D1213" w14:textId="0C94840C"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905</w:t>
      </w:r>
      <w:r>
        <w:rPr>
          <w:rFonts w:ascii="Arial" w:hAnsi="Arial" w:cs="Arial"/>
          <w:sz w:val="24"/>
          <w:szCs w:val="24"/>
          <w:lang w:val="az-Latn-AZ"/>
        </w:rPr>
        <w:t xml:space="preserve"> kodlu sətrində qanunvericiliklə işsizlikdən sığorta haqqına cəlb olunmayan işçilərin gəlirləri hər bir ay üzrə ayrılıqda göstərilir və həmin məbləğlər bəyannamənin 1 nömrəli Əlavəsindəki 2-ci “İşçilər (sığortaolunanlar) üzrə məlumat” bölməsinin 1-ci hissəsinin 5.1-ci “İşsizlikdən sığorta haqqına cəlb olunmayan cəmi məbləğ” sütunundakı və 8-ci hissəsinin</w:t>
      </w:r>
      <w:r w:rsidR="001747C1">
        <w:rPr>
          <w:rFonts w:ascii="Arial" w:hAnsi="Arial" w:cs="Arial"/>
          <w:sz w:val="24"/>
          <w:szCs w:val="24"/>
          <w:lang w:val="az-Latn-AZ"/>
        </w:rPr>
        <w:t xml:space="preserve"> </w:t>
      </w:r>
      <w:r>
        <w:rPr>
          <w:rFonts w:ascii="Arial" w:hAnsi="Arial" w:cs="Arial"/>
          <w:sz w:val="24"/>
          <w:szCs w:val="24"/>
          <w:lang w:val="az-Latn-AZ"/>
        </w:rPr>
        <w:t>2.1-ci “Əmək haqqı və digər gəlirlər (manatla)” sütunundakı məbləğlərin cəminə bərabər olmalıdır (hər bir ay üzrə).</w:t>
      </w:r>
    </w:p>
    <w:p w14:paraId="278B48F5"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905-1</w:t>
      </w:r>
      <w:r>
        <w:rPr>
          <w:rFonts w:ascii="Arial" w:hAnsi="Arial" w:cs="Arial"/>
          <w:sz w:val="24"/>
          <w:szCs w:val="24"/>
          <w:lang w:val="az-Latn-AZ"/>
        </w:rPr>
        <w:t xml:space="preserve"> kodlu sətrində qanunvericiliklə icbari tibbi sığorta haqqına cəlb olunmayan işçilərin gəlirləri hər bir ay üzrə ayrılıqda göstərilir və həmin məbləğlər bəyannamənin 1 nömrəli Əlavəsindəki 2-ci “İşçilər (sığortaolunanlar) üzrə məlumat” bölməsinin 1-ci hissəsinin 6.1-ci “İcbari tibbi sığorta haqqına cəlb olunmayan cəmi məbləğ” sütunundakı və 8-ci hissəsinin 2.1-ci “Əmək haqqı və digər gəlirlər (manatla)” sütunundakı məbləğlərin cəminə bərabər olmalıdır (hər bir ay üzrə).</w:t>
      </w:r>
    </w:p>
    <w:p w14:paraId="257AA19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Bölmənin bütün sətirləri üzrə</w:t>
      </w:r>
      <w:r>
        <w:rPr>
          <w:rFonts w:ascii="Arial" w:hAnsi="Arial" w:cs="Arial"/>
          <w:b/>
          <w:sz w:val="24"/>
          <w:szCs w:val="24"/>
          <w:lang w:val="az-Latn-AZ"/>
        </w:rPr>
        <w:t xml:space="preserve"> “Rüb üzrə cəmi”</w:t>
      </w:r>
      <w:r>
        <w:rPr>
          <w:rFonts w:ascii="Arial" w:hAnsi="Arial" w:cs="Arial"/>
          <w:sz w:val="24"/>
          <w:szCs w:val="24"/>
          <w:lang w:val="az-Latn-AZ"/>
        </w:rPr>
        <w:t xml:space="preserve"> sütununda hər bir ay üzrə qeyd olunmuş məbləğlərin cəmi göstərilir.</w:t>
      </w:r>
    </w:p>
    <w:p w14:paraId="6C96F03B"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758AEC5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r>
        <w:rPr>
          <w:rFonts w:ascii="Arial" w:hAnsi="Arial" w:cs="Arial"/>
          <w:b/>
          <w:sz w:val="24"/>
          <w:szCs w:val="24"/>
          <w:u w:val="single"/>
          <w:lang w:val="az-Latn-AZ"/>
        </w:rPr>
        <w:t>Bölmə 3. Muzdlu işlə əlaqədar ödəmə mənbəyində tutulan verginin hesablanması</w:t>
      </w:r>
    </w:p>
    <w:p w14:paraId="6D9A7909" w14:textId="77777777" w:rsidR="00B6074A" w:rsidRDefault="00B6074A" w:rsidP="00401F10">
      <w:pPr>
        <w:spacing w:line="360" w:lineRule="auto"/>
        <w:ind w:firstLine="708"/>
        <w:jc w:val="both"/>
        <w:rPr>
          <w:rFonts w:ascii="Arial" w:hAnsi="Arial" w:cs="Arial"/>
          <w:sz w:val="24"/>
          <w:szCs w:val="24"/>
          <w:lang w:val="az-Latn-AZ"/>
        </w:rPr>
      </w:pPr>
    </w:p>
    <w:p w14:paraId="5A223299"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sz w:val="24"/>
          <w:szCs w:val="24"/>
          <w:lang w:val="az-Latn-AZ"/>
        </w:rPr>
        <w:lastRenderedPageBreak/>
        <w:t>Bəyannamənin “Muzdlu işlə əlaqədar ödəmə mənbəyində tutulan verginin hesablanması” adlanan 3 nömrəli böl</w:t>
      </w:r>
      <w:r>
        <w:rPr>
          <w:rFonts w:ascii="Arial" w:hAnsi="Arial" w:cs="Arial"/>
          <w:sz w:val="24"/>
          <w:szCs w:val="24"/>
          <w:lang w:val="az-Latn-AZ"/>
        </w:rPr>
        <w:softHyphen/>
        <w:t>mə</w:t>
      </w:r>
      <w:r>
        <w:rPr>
          <w:rFonts w:ascii="Arial" w:hAnsi="Arial" w:cs="Arial"/>
          <w:sz w:val="24"/>
          <w:szCs w:val="24"/>
          <w:lang w:val="az-Latn-AZ"/>
        </w:rPr>
        <w:softHyphen/>
        <w:t>si 2 hissədən ibarətdir:</w:t>
      </w:r>
    </w:p>
    <w:p w14:paraId="6CFBF9D0"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 1-ci “</w:t>
      </w:r>
      <w:r>
        <w:rPr>
          <w:rFonts w:ascii="Arial" w:hAnsi="Arial" w:cs="Arial"/>
          <w:b/>
          <w:sz w:val="24"/>
          <w:szCs w:val="24"/>
          <w:lang w:val="az-Latn-AZ"/>
        </w:rPr>
        <w:t>Verginin hesablanması”</w:t>
      </w:r>
      <w:r>
        <w:rPr>
          <w:rFonts w:ascii="Arial" w:hAnsi="Arial" w:cs="Arial"/>
          <w:sz w:val="24"/>
          <w:szCs w:val="24"/>
          <w:lang w:val="az-Latn-AZ"/>
        </w:rPr>
        <w:t xml:space="preserve"> hissəsi vergi ödəyiciləri tərəfindən bəyannamənin aid olduğu hesabat dövrü üzrə muzdlu işə cəlb olunmuş işçilərin vergiyə cəlb edilən gəlirlərinin məbləğləri və onların həmin gə</w:t>
      </w:r>
      <w:r>
        <w:rPr>
          <w:rFonts w:ascii="Arial" w:hAnsi="Arial" w:cs="Arial"/>
          <w:sz w:val="24"/>
          <w:szCs w:val="24"/>
          <w:lang w:val="az-Latn-AZ"/>
        </w:rPr>
        <w:softHyphen/>
        <w:t>lir</w:t>
      </w:r>
      <w:r>
        <w:rPr>
          <w:rFonts w:ascii="Arial" w:hAnsi="Arial" w:cs="Arial"/>
          <w:sz w:val="24"/>
          <w:szCs w:val="24"/>
          <w:lang w:val="az-Latn-AZ"/>
        </w:rPr>
        <w:softHyphen/>
        <w:t>lə</w:t>
      </w:r>
      <w:r>
        <w:rPr>
          <w:rFonts w:ascii="Arial" w:hAnsi="Arial" w:cs="Arial"/>
          <w:sz w:val="24"/>
          <w:szCs w:val="24"/>
          <w:lang w:val="az-Latn-AZ"/>
        </w:rPr>
        <w:softHyphen/>
        <w:t>rin</w:t>
      </w:r>
      <w:r>
        <w:rPr>
          <w:rFonts w:ascii="Arial" w:hAnsi="Arial" w:cs="Arial"/>
          <w:sz w:val="24"/>
          <w:szCs w:val="24"/>
          <w:lang w:val="az-Latn-AZ"/>
        </w:rPr>
        <w:softHyphen/>
        <w:t xml:space="preserve">dən tutulan gəlir vergisinin məbləğləri qeyd edilərək təqdim edilir. </w:t>
      </w:r>
    </w:p>
    <w:p w14:paraId="19AB7F6D"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2-ci hissədə isə Azərbaycan Respublikası Əmək və Əhalinin Sosial Müdafiəsi Nazirliyinin tabeliyində Dövlət Sosial Müdafiə Fondunun qurumları, Həmkarlar İttifaqı və digər ictimai təşkilatlar tərəfindən digər işəgötürənlərin işçilərinə əmək qabiliyyətinin müvəqqəti itirilməsinə görə ödənilən müavinətlər və mükafatlar üzrə hesablamalar qeyd edilərək təqdim edilir</w:t>
      </w:r>
    </w:p>
    <w:p w14:paraId="63442A93"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906</w:t>
      </w:r>
      <w:r>
        <w:rPr>
          <w:rFonts w:ascii="Arial" w:hAnsi="Arial" w:cs="Arial"/>
          <w:sz w:val="24"/>
          <w:szCs w:val="24"/>
          <w:lang w:val="az-Latn-AZ"/>
        </w:rPr>
        <w:t xml:space="preserve"> kodlu “Muzdlu işlə əlaqədar hesablamalar” sətrində vergi ödəyicisi tərəfindən hesabat döv</w:t>
      </w:r>
      <w:r>
        <w:rPr>
          <w:rFonts w:ascii="Arial" w:hAnsi="Arial" w:cs="Arial"/>
          <w:sz w:val="24"/>
          <w:szCs w:val="24"/>
          <w:lang w:val="az-Latn-AZ"/>
        </w:rPr>
        <w:softHyphen/>
        <w:t>rün</w:t>
      </w:r>
      <w:r>
        <w:rPr>
          <w:rFonts w:ascii="Arial" w:hAnsi="Arial" w:cs="Arial"/>
          <w:sz w:val="24"/>
          <w:szCs w:val="24"/>
          <w:lang w:val="az-Latn-AZ"/>
        </w:rPr>
        <w:softHyphen/>
        <w:t xml:space="preserve">də hər bir ay üzrə muzdlu işlə əlaqədar işçilərə hesablanmış gəlirlərdən azadolma və güzəştlər çıxıldıqdan sonra vergiyə cəlb edilmiş gəlirin məbləği və hesablanmış vergi məbləği qeyd edilir. </w:t>
      </w:r>
    </w:p>
    <w:p w14:paraId="49222929"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Neft-qaz sahəsində fəaliyyəti olan</w:t>
      </w:r>
      <w:r>
        <w:rPr>
          <w:rFonts w:ascii="Arial" w:hAnsi="Arial" w:cs="Arial"/>
          <w:sz w:val="24"/>
          <w:szCs w:val="24"/>
          <w:lang w:val="az-Latn-AZ"/>
        </w:rPr>
        <w:t xml:space="preserve"> </w:t>
      </w:r>
      <w:r>
        <w:rPr>
          <w:rFonts w:ascii="Arial" w:hAnsi="Arial" w:cs="Arial"/>
          <w:i/>
          <w:sz w:val="24"/>
          <w:szCs w:val="24"/>
          <w:lang w:val="az-Latn-AZ"/>
        </w:rPr>
        <w:t>“A” müəssisəsində rüb ərzində muzdlu işlə əlaqədar aylıq 2.500,0 manatadək gəlir əldə et</w:t>
      </w:r>
      <w:r>
        <w:rPr>
          <w:rFonts w:ascii="Arial" w:hAnsi="Arial" w:cs="Arial"/>
          <w:i/>
          <w:sz w:val="24"/>
          <w:szCs w:val="24"/>
          <w:lang w:val="az-Latn-AZ"/>
        </w:rPr>
        <w:softHyphen/>
        <w:t>miş</w:t>
      </w:r>
      <w:r>
        <w:rPr>
          <w:rFonts w:ascii="Arial" w:hAnsi="Arial" w:cs="Arial"/>
          <w:b/>
          <w:sz w:val="24"/>
          <w:szCs w:val="24"/>
          <w:lang w:val="az-Latn-AZ"/>
        </w:rPr>
        <w:t xml:space="preserve"> </w:t>
      </w:r>
      <w:r>
        <w:rPr>
          <w:rFonts w:ascii="Arial" w:hAnsi="Arial" w:cs="Arial"/>
          <w:i/>
          <w:sz w:val="24"/>
          <w:szCs w:val="24"/>
          <w:lang w:val="az-Latn-AZ"/>
        </w:rPr>
        <w:t>20 nəfər (o cümlədən 2 nəfər milli qəhrəman) işçiyə yanvar ayı üzrə 20.000 manat, fevral ayı üzrə 25 nəfər (o cümlədən 2 nəfər milli qəhrəman və 2 nəfər mülki əlil) işçiyə 25.000 manat, mart ayı üzrə 30 nəfər (o cümlədən 2 nəfər milli qəhrəman, 2 nəfər şəhid övladı və 3 nəfər isə himayəsində 4 nəfər olanlardır) işçiyə 30.000 manat əmək haq</w:t>
      </w:r>
      <w:r>
        <w:rPr>
          <w:rFonts w:ascii="Arial" w:hAnsi="Arial" w:cs="Arial"/>
          <w:i/>
          <w:sz w:val="24"/>
          <w:szCs w:val="24"/>
          <w:lang w:val="az-Latn-AZ"/>
        </w:rPr>
        <w:softHyphen/>
        <w:t>qı hesablanmışdır. Azər</w:t>
      </w:r>
      <w:r>
        <w:rPr>
          <w:rFonts w:ascii="Arial" w:hAnsi="Arial" w:cs="Arial"/>
          <w:i/>
          <w:sz w:val="24"/>
          <w:szCs w:val="24"/>
          <w:lang w:val="az-Latn-AZ"/>
        </w:rPr>
        <w:softHyphen/>
        <w:t>bay</w:t>
      </w:r>
      <w:r>
        <w:rPr>
          <w:rFonts w:ascii="Arial" w:hAnsi="Arial" w:cs="Arial"/>
          <w:i/>
          <w:sz w:val="24"/>
          <w:szCs w:val="24"/>
          <w:lang w:val="az-Latn-AZ"/>
        </w:rPr>
        <w:softHyphen/>
        <w:t>can Respublikası hüdudlarından kənarda muzdlu işlə məş</w:t>
      </w:r>
      <w:r>
        <w:rPr>
          <w:rFonts w:ascii="Arial" w:hAnsi="Arial" w:cs="Arial"/>
          <w:i/>
          <w:sz w:val="24"/>
          <w:szCs w:val="24"/>
          <w:lang w:val="az-Latn-AZ"/>
        </w:rPr>
        <w:softHyphen/>
        <w:t>ğul olan işçisi olmamışdır.</w:t>
      </w:r>
    </w:p>
    <w:p w14:paraId="3E91E8FB"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 xml:space="preserve">Vergi Məcəlləsində nəzərdə tutulan azadolmalar və güzəştlər nəzərə alındıqdan sonra müəyyən edilmişdir ki, vergiyə cəlb edilən gəlirin məbləği yanvar ayı üzrə 15.200 manat, fevral ayı üzrə 18.800 manat , mart ayı üzrə 22.250 manat təşkil etmişdir və onların bu gəlirlərinə isə müvafiq olaraq 2.128 manat, 2.632 manat və 3.115 manat gəlir vergisi hesablanmışdır. Eyni zamanda yanvar ayı üzrə 2 nəfər işçiyə 2018-ci ildə istifadə edilməmiş əmək məzuniyyətinə görə birinə 1.000, digərinə 700 manat olmaqla kompensasiya hesablanmışdır. </w:t>
      </w:r>
    </w:p>
    <w:p w14:paraId="68071BD4" w14:textId="564C9E08" w:rsidR="00B6074A" w:rsidRDefault="008B5776" w:rsidP="00401F10">
      <w:pPr>
        <w:spacing w:line="360" w:lineRule="auto"/>
        <w:jc w:val="both"/>
        <w:rPr>
          <w:rFonts w:ascii="Arial" w:hAnsi="Arial" w:cs="Arial"/>
          <w:i/>
          <w:sz w:val="24"/>
          <w:szCs w:val="24"/>
          <w:lang w:val="az-Latn-AZ"/>
        </w:rPr>
      </w:pPr>
      <w:r>
        <w:rPr>
          <w:noProof/>
        </w:rPr>
        <w:drawing>
          <wp:inline distT="0" distB="0" distL="0" distR="0" wp14:anchorId="6BF0AF70" wp14:editId="0B8741F8">
            <wp:extent cx="6538595" cy="845185"/>
            <wp:effectExtent l="0" t="0" r="0" b="0"/>
            <wp:docPr id="11"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
                    <pic:cNvPicPr>
                      <a:picLocks noChangeAspect="1" noChangeArrowheads="1"/>
                    </pic:cNvPicPr>
                  </pic:nvPicPr>
                  <pic:blipFill>
                    <a:blip r:embed="rId14"/>
                    <a:stretch>
                      <a:fillRect/>
                    </a:stretch>
                  </pic:blipFill>
                  <pic:spPr bwMode="auto">
                    <a:xfrm>
                      <a:off x="0" y="0"/>
                      <a:ext cx="6538595" cy="845185"/>
                    </a:xfrm>
                    <a:prstGeom prst="rect">
                      <a:avLst/>
                    </a:prstGeom>
                  </pic:spPr>
                </pic:pic>
              </a:graphicData>
            </a:graphic>
          </wp:inline>
        </w:drawing>
      </w:r>
    </w:p>
    <w:p w14:paraId="73C37C8A" w14:textId="77777777" w:rsidR="00B6074A" w:rsidRPr="005E4A8D" w:rsidRDefault="00B6074A" w:rsidP="00401F10">
      <w:pPr>
        <w:spacing w:line="360" w:lineRule="auto"/>
        <w:ind w:firstLine="708"/>
        <w:jc w:val="both"/>
        <w:rPr>
          <w:rFonts w:ascii="Arial" w:hAnsi="Arial"/>
          <w:b/>
          <w:sz w:val="24"/>
          <w:lang w:val="az-Latn-AZ"/>
        </w:rPr>
      </w:pPr>
    </w:p>
    <w:p w14:paraId="14AB989D"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907</w:t>
      </w:r>
      <w:r>
        <w:rPr>
          <w:rFonts w:ascii="Arial" w:hAnsi="Arial" w:cs="Arial"/>
          <w:sz w:val="24"/>
          <w:szCs w:val="24"/>
          <w:lang w:val="az-Latn-AZ"/>
        </w:rPr>
        <w:t xml:space="preserve"> kodlu sətrində Azərbaycan Respublikası Əmək və Əhalinin Sosial Müdafiəsi Nazirliyinin tabeliyində Dövlət Sosial Müdafiə Fondunun qurumları tərəfindən əmək qabiliyyətinin müvəqqəti itirilməsinə görə ödənilən müavinətin ilk 14 təqvim günündən sonrakı günlərə görə ödənilən hissəsi üzrə müavinət ödənilmiş digər işəgötürənlərin işçilərinin sayı, onlara hesablanmış müavinətin və bu müavinətlə əlaqədar verginin məbləğlərinin hər bir ay üzrə qeyd edi</w:t>
      </w:r>
      <w:r>
        <w:rPr>
          <w:rFonts w:ascii="Arial" w:hAnsi="Arial" w:cs="Arial"/>
          <w:sz w:val="24"/>
          <w:szCs w:val="24"/>
          <w:lang w:val="az-Latn-AZ"/>
        </w:rPr>
        <w:softHyphen/>
        <w:t xml:space="preserve">lir. Bəyannamənin qeyd edilən sətirləri yalnız Azərbaycan Respublikası Əmək və </w:t>
      </w:r>
      <w:r>
        <w:rPr>
          <w:rFonts w:ascii="Arial" w:hAnsi="Arial" w:cs="Arial"/>
          <w:sz w:val="24"/>
          <w:szCs w:val="24"/>
          <w:lang w:val="az-Latn-AZ"/>
        </w:rPr>
        <w:lastRenderedPageBreak/>
        <w:t xml:space="preserve">Əhalinin Sosial Müdafiəsi Nazirliyinin tabeliyində Dövlət Sosial Müdafiə Fondunun qurumları tərəfindən doldurulur və bu rəqəmlər bəyannamə təqdim edənin cəmi rəqəmlərinə daxil edilmir. </w:t>
      </w:r>
    </w:p>
    <w:p w14:paraId="160A786F"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908</w:t>
      </w:r>
      <w:r>
        <w:rPr>
          <w:rFonts w:ascii="Arial" w:hAnsi="Arial" w:cs="Arial"/>
          <w:sz w:val="24"/>
          <w:szCs w:val="24"/>
          <w:lang w:val="az-Latn-AZ"/>
        </w:rPr>
        <w:t xml:space="preserve"> kodlu sətrində Həmkarlar İttifaqı və digər ictimai təşkilatlar tərəfindən tabeliklərində olduğu qurumların işçilərinə ödənilən mükafatlar üzrə hesablamalar, yəni mükafat ödənilmiş digər işəgötürənlərin işçilərinin sayı, onlara hesablanmış mükafatın məbləği, vergiyə cəlb edilən mükafatın məbləği və bu mükafatla əlaqədar verginin məbləğlərinin hər bir ay üzrə qeyd edi</w:t>
      </w:r>
      <w:r>
        <w:rPr>
          <w:rFonts w:ascii="Arial" w:hAnsi="Arial" w:cs="Arial"/>
          <w:sz w:val="24"/>
          <w:szCs w:val="24"/>
          <w:lang w:val="az-Latn-AZ"/>
        </w:rPr>
        <w:softHyphen/>
        <w:t>lir. Bəyannamənin qeyd edilən sətirləri yalnız Həmkarlar İttifaqı və digər ictimai təşkilatlar tərəfindən doldurulur.</w:t>
      </w:r>
    </w:p>
    <w:p w14:paraId="2ABAF30C"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“Ödənilən mükafatlar üzrə hesablamalar” sətrində qeyd olunan işçi sayı faktiki işə cəlb olunan işçilərin sayından çox ola bilməz.</w:t>
      </w:r>
    </w:p>
    <w:p w14:paraId="610ADA17"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“Ödənilən mükafatlar üzrə hesablamalar” sətrində qeyd olunan “Cəmi gəlirin məbləği” “Hesablanmış əmək haqqı və digər gəlirlər”dən çox ola bilməz.</w:t>
      </w:r>
    </w:p>
    <w:p w14:paraId="785D902D"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“Ödənilən mükafatlar üzrə hesablamalar” sətrində qeyd olunan “Vergiyə cəlb olunan gəlirin məbləği” Əlavə 1-də qeyd olunan işçilərin vergiyə cəlb edilən gəlirlərinin cəmindən çox ola bilməz.</w:t>
      </w:r>
    </w:p>
    <w:p w14:paraId="3870F6CC"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“Ödənilən mükafatlar üzrə hesablamalar” sətrində qeyd olunan “Vergi məbləği” Əlavə 1-də qeyd olunan işçilərin vergi məbləğlərinin cəmindən çox ola bilməz.</w:t>
      </w:r>
    </w:p>
    <w:p w14:paraId="60B8D20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Bölmənin bütün sətirləri üzrə</w:t>
      </w:r>
      <w:r>
        <w:rPr>
          <w:rFonts w:ascii="Arial" w:hAnsi="Arial" w:cs="Arial"/>
          <w:b/>
          <w:sz w:val="24"/>
          <w:szCs w:val="24"/>
          <w:lang w:val="az-Latn-AZ"/>
        </w:rPr>
        <w:t xml:space="preserve"> “Rüb üzrə cəmi”</w:t>
      </w:r>
      <w:r>
        <w:rPr>
          <w:rFonts w:ascii="Arial" w:hAnsi="Arial" w:cs="Arial"/>
          <w:sz w:val="24"/>
          <w:szCs w:val="24"/>
          <w:lang w:val="az-Latn-AZ"/>
        </w:rPr>
        <w:t xml:space="preserve"> sütununda hər bir ay üzrə qeyd olunmuş məbləğlərin cəmi göstərilir.</w:t>
      </w:r>
    </w:p>
    <w:p w14:paraId="2D5EB2FC"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25052FD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r>
        <w:rPr>
          <w:rFonts w:ascii="Arial" w:hAnsi="Arial" w:cs="Arial"/>
          <w:b/>
          <w:sz w:val="24"/>
          <w:szCs w:val="24"/>
          <w:u w:val="single"/>
          <w:lang w:val="az-Latn-AZ"/>
        </w:rPr>
        <w:t>Bölmə 4. Muzdlu işə dair məcburi dövlət sosial sığorta, işsizlikdən sığorta, icbari tibbi sığorta haqları üzrə cəlb edilən gəlirlər və hesablamalar</w:t>
      </w:r>
    </w:p>
    <w:p w14:paraId="5309DB3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 </w:t>
      </w:r>
    </w:p>
    <w:p w14:paraId="3C2CCEF0" w14:textId="77777777" w:rsidR="00B6074A" w:rsidRDefault="008B5776" w:rsidP="00401F10">
      <w:pPr>
        <w:spacing w:line="360" w:lineRule="auto"/>
        <w:ind w:firstLine="720"/>
        <w:jc w:val="both"/>
        <w:rPr>
          <w:rFonts w:ascii="Arial" w:hAnsi="Arial" w:cs="Arial"/>
          <w:b/>
          <w:sz w:val="24"/>
          <w:szCs w:val="24"/>
          <w:lang w:val="az-Latn-AZ"/>
        </w:rPr>
      </w:pPr>
      <w:r>
        <w:rPr>
          <w:rFonts w:ascii="Arial" w:hAnsi="Arial" w:cs="Arial"/>
          <w:sz w:val="24"/>
          <w:szCs w:val="24"/>
          <w:lang w:val="az-Latn-AZ"/>
        </w:rPr>
        <w:t>Bəyannamənin “</w:t>
      </w:r>
      <w:r>
        <w:rPr>
          <w:rFonts w:ascii="Arial" w:hAnsi="Arial" w:cs="Arial"/>
          <w:b/>
          <w:sz w:val="24"/>
          <w:szCs w:val="24"/>
          <w:lang w:val="az-Latn-AZ"/>
        </w:rPr>
        <w:t>Muzdlu işə dair məcburi dövlət sosial sığorta, işsizlikdən sığorta, icbari tibbi sığorta haqları üzrə cəlb edilən gəlirlər və hesablamalar</w:t>
      </w:r>
      <w:r>
        <w:rPr>
          <w:rFonts w:ascii="Arial" w:hAnsi="Arial" w:cs="Arial"/>
          <w:sz w:val="24"/>
          <w:szCs w:val="24"/>
          <w:lang w:val="az-Latn-AZ"/>
        </w:rPr>
        <w:t>” adlanan 4 nömrəli bölməsində muzdlu işdən əldə edilən gəlirlər ilə əlaqədar məcburi dövlət sosial sığorta haqqı, işsizlikdən sığorta haqqı, icbari tibbi sığorta haqqı üzrə cəlb edilən gəlirlər və hesablamalar barədə məlumatlar qeyd olunur.</w:t>
      </w:r>
    </w:p>
    <w:p w14:paraId="1E0B98DE"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Bu bölmə 3 hissədən ibarətdir:</w:t>
      </w:r>
    </w:p>
    <w:p w14:paraId="3DF441A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4 nömrəli bölmənin </w:t>
      </w:r>
      <w:r>
        <w:rPr>
          <w:rFonts w:ascii="Arial" w:hAnsi="Arial" w:cs="Arial"/>
          <w:b/>
          <w:sz w:val="24"/>
          <w:szCs w:val="24"/>
          <w:lang w:val="az-Latn-AZ"/>
        </w:rPr>
        <w:t>“Muzdlu işdən əldə edilən gəlirlər ilə əlaqədar məcburi dövlət sosial sığorta haqqı üzrə cəlb edilən gəlirlər və hesablamalar”</w:t>
      </w:r>
      <w:r>
        <w:rPr>
          <w:rFonts w:ascii="Arial" w:hAnsi="Arial" w:cs="Arial"/>
          <w:sz w:val="24"/>
          <w:szCs w:val="24"/>
          <w:lang w:val="az-Latn-AZ"/>
        </w:rPr>
        <w:t xml:space="preserve"> adlanan 1-ci hissəsində aşağıdakı məlumatlar qeyd olunur. Bu hissə məcburi dövlət sosial sığorta məqsədləri üçün fəaliyyət növünün </w:t>
      </w:r>
      <w:r>
        <w:rPr>
          <w:rFonts w:ascii="Arial" w:eastAsia="Times New Roman" w:hAnsi="Arial" w:cs="Arial"/>
          <w:b/>
          <w:sz w:val="24"/>
          <w:szCs w:val="24"/>
          <w:lang w:val="az-Latn-AZ"/>
        </w:rPr>
        <w:t>0112</w:t>
      </w:r>
      <w:r>
        <w:rPr>
          <w:rFonts w:ascii="Arial" w:eastAsia="Times New Roman" w:hAnsi="Arial" w:cs="Arial"/>
          <w:sz w:val="24"/>
          <w:szCs w:val="24"/>
          <w:lang w:val="az-Latn-AZ"/>
        </w:rPr>
        <w:t xml:space="preserve"> və </w:t>
      </w:r>
      <w:r>
        <w:rPr>
          <w:rFonts w:ascii="Arial" w:eastAsia="Times New Roman" w:hAnsi="Arial" w:cs="Arial"/>
          <w:b/>
          <w:sz w:val="24"/>
          <w:szCs w:val="24"/>
          <w:lang w:val="az-Latn-AZ"/>
        </w:rPr>
        <w:t>8105</w:t>
      </w:r>
      <w:r>
        <w:rPr>
          <w:rFonts w:ascii="Arial" w:hAnsi="Arial" w:cs="Arial"/>
          <w:sz w:val="24"/>
          <w:szCs w:val="24"/>
          <w:lang w:val="az-Latn-AZ"/>
        </w:rPr>
        <w:t xml:space="preserve"> kodları ilə hesabat verən sığortaedənlər tərəfindən doldurulur.</w:t>
      </w:r>
    </w:p>
    <w:p w14:paraId="5E87AF0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909 </w:t>
      </w:r>
      <w:r>
        <w:rPr>
          <w:rFonts w:ascii="Arial" w:hAnsi="Arial" w:cs="Arial"/>
          <w:sz w:val="24"/>
          <w:szCs w:val="24"/>
          <w:lang w:val="az-Latn-AZ"/>
        </w:rPr>
        <w:t>kodlu sətrində məcburi dövlət sosial sığorta haqqına cəlb olunan gəlirlər hər bir ay üzrə ayrılıqda göstərilir. Bu sətrin göstəriciləri 902.1, 902.2 və 902.3 kodlu sətirlərin müvafiq göstəricilərinin cəmi ilə 904 kodlu sətrin müvafiq</w:t>
      </w:r>
      <w:r>
        <w:rPr>
          <w:rFonts w:ascii="Arial" w:hAnsi="Arial" w:cs="Arial"/>
          <w:b/>
          <w:sz w:val="24"/>
          <w:szCs w:val="24"/>
          <w:lang w:val="az-Latn-AZ"/>
        </w:rPr>
        <w:t xml:space="preserve"> </w:t>
      </w:r>
      <w:r>
        <w:rPr>
          <w:rFonts w:ascii="Arial" w:hAnsi="Arial" w:cs="Arial"/>
          <w:sz w:val="24"/>
          <w:szCs w:val="24"/>
          <w:lang w:val="az-Latn-AZ"/>
        </w:rPr>
        <w:t xml:space="preserve">göstəricilərinin fərqinə bərabər olmalıdır. </w:t>
      </w:r>
    </w:p>
    <w:p w14:paraId="1652C06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lastRenderedPageBreak/>
        <w:t xml:space="preserve">910 </w:t>
      </w:r>
      <w:r>
        <w:rPr>
          <w:rFonts w:ascii="Arial" w:hAnsi="Arial" w:cs="Arial"/>
          <w:sz w:val="24"/>
          <w:szCs w:val="24"/>
          <w:lang w:val="az-Latn-AZ"/>
        </w:rPr>
        <w:t>kodlu sətrində məcburi dövlət sosial sığorta haqqı və qanunvericiliklə digər hesablanan məbləğlərin cəmi hər bir ay üzrə ayrılıqda göstərilir. Bu sətrin göstəriciləri 910.1 və 910.2 kodlu sətirlərin müvafiq göstəricilərinin cəminə bərabər olmalıdır.</w:t>
      </w:r>
    </w:p>
    <w:p w14:paraId="7FAC7BAB" w14:textId="25C350B8"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 </w:t>
      </w:r>
      <w:r>
        <w:rPr>
          <w:rFonts w:ascii="Arial" w:hAnsi="Arial" w:cs="Arial"/>
          <w:sz w:val="24"/>
          <w:szCs w:val="24"/>
          <w:lang w:val="az-Latn-AZ"/>
        </w:rPr>
        <w:t>kodlu sətrində hesablanmış məcburi dövlət sosial sığorta haqlarının cəmi hər bir ay üzrə ayrılıqda göstərilir. Bu sətrin göstəriciləri 910.1.1</w:t>
      </w:r>
      <w:r w:rsidR="00BF5018">
        <w:rPr>
          <w:rFonts w:ascii="Arial" w:hAnsi="Arial" w:cs="Arial"/>
          <w:sz w:val="24"/>
          <w:szCs w:val="24"/>
          <w:lang w:val="az-Latn-AZ"/>
        </w:rPr>
        <w:t xml:space="preserve"> və</w:t>
      </w:r>
      <w:r>
        <w:rPr>
          <w:rFonts w:ascii="Arial" w:hAnsi="Arial" w:cs="Arial"/>
          <w:sz w:val="24"/>
          <w:szCs w:val="24"/>
          <w:lang w:val="az-Latn-AZ"/>
        </w:rPr>
        <w:t xml:space="preserve"> 910.1.2 kodlu sətirlərin müvafiq göstəricilərinin cəminə bərabərdir. </w:t>
      </w:r>
    </w:p>
    <w:p w14:paraId="1711552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910.1.1 </w:t>
      </w:r>
      <w:r>
        <w:rPr>
          <w:rFonts w:ascii="Arial" w:hAnsi="Arial" w:cs="Arial"/>
          <w:sz w:val="24"/>
          <w:szCs w:val="24"/>
          <w:lang w:val="az-Latn-AZ"/>
        </w:rPr>
        <w:t xml:space="preserve">kodlu sətrində sığortaedənin hesabına məcburi dövlət sosial sığorta haqqına cəlb olunan gəlirlərə nisbətdə hesablanmış məcburi dövlət sosial sığorta haqqı hər bir ay üzrə ayrılıqda göstərilir. Bu sətrin göstəriciləri 910.1.1.1, 910.1.1.2, və 910.1.1.3 kodlu sətirlərin müvafiq göstəricilərinin cəminə bərabər olmalıdır. </w:t>
      </w:r>
    </w:p>
    <w:p w14:paraId="0EFD2AD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910.1.1.1</w:t>
      </w:r>
      <w:r>
        <w:rPr>
          <w:rFonts w:ascii="Arial" w:hAnsi="Arial" w:cs="Arial"/>
          <w:sz w:val="24"/>
          <w:szCs w:val="24"/>
          <w:lang w:val="az-Latn-AZ"/>
        </w:rPr>
        <w:t xml:space="preserve"> kodlu sətrində sığortaedənin hesabına işçilərin əmək haqqı və digər gəlirlərinə nisbətdə hesablanmış məcburi dövlət sosial sığorta haqqı hər bir ay üzrə ayrılıqda göstərilir. </w:t>
      </w:r>
    </w:p>
    <w:p w14:paraId="21603F6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910.1.1.2 </w:t>
      </w:r>
      <w:r>
        <w:rPr>
          <w:rFonts w:ascii="Arial" w:hAnsi="Arial" w:cs="Arial"/>
          <w:sz w:val="24"/>
          <w:szCs w:val="24"/>
          <w:lang w:val="az-Latn-AZ"/>
        </w:rPr>
        <w:t xml:space="preserve">kodlu sətrində sığortaedənin hesabına işçilərin istifadə edilməmiş əmək məzuniyyətinə görə hesablanmış kompensasiya məbləğlərinə nisbətdə hesablanmış məcburi dövlət sosial sığorta haqqı hər bir ay üzrə ayrılıqda göstərilir. </w:t>
      </w:r>
    </w:p>
    <w:p w14:paraId="046C79E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 910.1.1.3</w:t>
      </w:r>
      <w:r>
        <w:rPr>
          <w:rFonts w:ascii="Arial" w:hAnsi="Arial" w:cs="Arial"/>
          <w:sz w:val="24"/>
          <w:szCs w:val="24"/>
          <w:lang w:val="az-Latn-AZ"/>
        </w:rPr>
        <w:t xml:space="preserve"> kodlu sətrində sığortaedənin hesabına işçilərin</w:t>
      </w:r>
      <w:r>
        <w:rPr>
          <w:rFonts w:ascii="Arial" w:hAnsi="Arial" w:cs="Arial"/>
          <w:b/>
          <w:sz w:val="24"/>
          <w:szCs w:val="24"/>
          <w:lang w:val="az-Latn-AZ"/>
        </w:rPr>
        <w:t xml:space="preserve"> </w:t>
      </w:r>
      <w:r>
        <w:rPr>
          <w:rFonts w:ascii="Arial" w:hAnsi="Arial" w:cs="Arial"/>
          <w:sz w:val="24"/>
          <w:szCs w:val="24"/>
          <w:lang w:val="az-Latn-AZ"/>
        </w:rPr>
        <w:t xml:space="preserve">həyatın yığım sığortası üzrə müqaviləsinə vaxtından əvvəl xitam verildiyi halda həyatın yığım sığortasına cəlb olunmuş məbləğə nisbətdə hesablanmış məcburi dövlət sosial sığorta haqqı hər bir ay üzrə ayrılıqda göstərilir. </w:t>
      </w:r>
    </w:p>
    <w:p w14:paraId="508E657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910.1.2 </w:t>
      </w:r>
      <w:r>
        <w:rPr>
          <w:rFonts w:ascii="Arial" w:hAnsi="Arial" w:cs="Arial"/>
          <w:sz w:val="24"/>
          <w:szCs w:val="24"/>
          <w:lang w:val="az-Latn-AZ"/>
        </w:rPr>
        <w:t xml:space="preserve">kodlu sətrində sığortaolunanların hesabına məcburi dövlət sosial sığortasına cəlb olunan gəlirlərə nisbətdə hesablanmış məcburi dövlət sosial sığorta haqqı hər bir ay üzrə ayrılıqda göstərilir. Bu sətrin göstəriciləri 910.1.2.1 və 910.1.2.2 kodlu sətirlərin müvafiq göstəricilərinin cəminə bərabər olmalıdır. </w:t>
      </w:r>
    </w:p>
    <w:p w14:paraId="01D692E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910.1.2.1</w:t>
      </w:r>
      <w:r>
        <w:rPr>
          <w:rFonts w:ascii="Arial" w:hAnsi="Arial" w:cs="Arial"/>
          <w:sz w:val="24"/>
          <w:szCs w:val="24"/>
          <w:lang w:val="az-Latn-AZ"/>
        </w:rPr>
        <w:t xml:space="preserve"> kodlu sətrində sığortaolunanların hesabına əmək haqqı və digər gəlirlərinə nisbətdə hesablanmış məcburi dövlət sosial sığorta haqqı hər bir ay üzrə ayrılıqda göstərilir. </w:t>
      </w:r>
    </w:p>
    <w:p w14:paraId="1FCF064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910.1.2.2</w:t>
      </w:r>
      <w:r>
        <w:rPr>
          <w:rFonts w:ascii="Arial" w:hAnsi="Arial" w:cs="Arial"/>
          <w:sz w:val="24"/>
          <w:szCs w:val="24"/>
          <w:lang w:val="az-Latn-AZ"/>
        </w:rPr>
        <w:t xml:space="preserve"> kodlu sətrində sığortaolunanların hesabına istifadə etmədikləri əmək məzuniyyətinə görə hesablanmış kompensasiya məbləğlərinə nisbətdə hesablanmış məcburi dövlət sosial sığorta haqqı hər bir ay üzrə ayrılıqda göstərilir. </w:t>
      </w:r>
    </w:p>
    <w:p w14:paraId="631477C7" w14:textId="1A1B52DA"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b/>
          <w:sz w:val="24"/>
          <w:szCs w:val="24"/>
          <w:lang w:val="az-Latn-AZ"/>
        </w:rPr>
        <w:t>910.2</w:t>
      </w:r>
      <w:r>
        <w:rPr>
          <w:rFonts w:ascii="Arial" w:hAnsi="Arial" w:cs="Arial"/>
          <w:sz w:val="24"/>
          <w:szCs w:val="24"/>
          <w:lang w:val="az-Latn-AZ"/>
        </w:rPr>
        <w:t xml:space="preserve"> kodlu sətrində qanunvericiliklə digər hesablanmış məbləğlər hər bir ay üzrə ayrılıqda göstərilir. Bu sətrin göstəriciləri 910.2.1</w:t>
      </w:r>
      <w:r w:rsidR="001D22C3">
        <w:rPr>
          <w:rFonts w:ascii="Arial" w:hAnsi="Arial" w:cs="Arial"/>
          <w:sz w:val="24"/>
          <w:szCs w:val="24"/>
          <w:lang w:val="az-Latn-AZ"/>
        </w:rPr>
        <w:t xml:space="preserve"> və</w:t>
      </w:r>
      <w:r>
        <w:rPr>
          <w:rFonts w:ascii="Arial" w:hAnsi="Arial" w:cs="Arial"/>
          <w:sz w:val="24"/>
          <w:szCs w:val="24"/>
          <w:lang w:val="az-Latn-AZ"/>
        </w:rPr>
        <w:t xml:space="preserve"> 910.2.2 kodlu sətirlərin müvafiq göstəricilərinin cəminə bərabər olmalıdır.</w:t>
      </w:r>
    </w:p>
    <w:p w14:paraId="23440362" w14:textId="77777777"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b/>
          <w:sz w:val="24"/>
          <w:szCs w:val="24"/>
          <w:lang w:val="az-Latn-AZ"/>
        </w:rPr>
        <w:t>910.2.1</w:t>
      </w:r>
      <w:r>
        <w:rPr>
          <w:rFonts w:ascii="Arial" w:hAnsi="Arial" w:cs="Arial"/>
          <w:sz w:val="24"/>
          <w:szCs w:val="24"/>
          <w:lang w:val="az-Latn-AZ"/>
        </w:rPr>
        <w:t xml:space="preserve"> kodlu sətrində sanatoriya-kurort yollayışlarının dəyərinin qismən ödənilməsi üzrə hesablanmış məbləğ göstərilir.</w:t>
      </w:r>
    </w:p>
    <w:p w14:paraId="03428446" w14:textId="77777777"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b/>
          <w:sz w:val="24"/>
          <w:szCs w:val="24"/>
          <w:lang w:val="az-Latn-AZ"/>
        </w:rPr>
        <w:t>910.2.2</w:t>
      </w:r>
      <w:r>
        <w:rPr>
          <w:rFonts w:ascii="Arial" w:hAnsi="Arial" w:cs="Arial"/>
          <w:sz w:val="24"/>
          <w:szCs w:val="24"/>
          <w:lang w:val="az-Latn-AZ"/>
        </w:rPr>
        <w:t xml:space="preserve"> kodlu sətrində əmək zədəsi və peşə xəstəliyi ilə bağlı məcburi dövlət sosial sığorta haqqı hesabına Dövlət Sosial Müdafiə Fondu tərəfindən ödənilmiş əmək qabiliyyətinin müvəqqəti itirilməsinə görə müavinətin işəgötürən tərəfindən Dövlət Sosial Müdafiə Fonduna qaytarılan məbləği göstərilir.</w:t>
      </w:r>
    </w:p>
    <w:p w14:paraId="29D9115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lastRenderedPageBreak/>
        <w:t xml:space="preserve">4 nömrəli bölmənin </w:t>
      </w:r>
      <w:r>
        <w:rPr>
          <w:rFonts w:ascii="Arial" w:hAnsi="Arial" w:cs="Arial"/>
          <w:b/>
          <w:sz w:val="24"/>
          <w:szCs w:val="24"/>
          <w:lang w:val="az-Latn-AZ"/>
        </w:rPr>
        <w:t>“İşsizlikdən sığorta haqqı üzrə cəlb edilən gəlirlər və hesablamalar”</w:t>
      </w:r>
      <w:r>
        <w:rPr>
          <w:rFonts w:ascii="Arial" w:hAnsi="Arial" w:cs="Arial"/>
          <w:sz w:val="24"/>
          <w:szCs w:val="24"/>
          <w:lang w:val="az-Latn-AZ"/>
        </w:rPr>
        <w:t xml:space="preserve"> adlanan 2-ci hissəsində aşağıdakı məlumatları qeyd olunur. </w:t>
      </w:r>
    </w:p>
    <w:p w14:paraId="077B6BB7"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911</w:t>
      </w:r>
      <w:r>
        <w:rPr>
          <w:rFonts w:ascii="Arial" w:hAnsi="Arial" w:cs="Arial"/>
          <w:sz w:val="24"/>
          <w:szCs w:val="24"/>
          <w:lang w:val="az-Latn-AZ"/>
        </w:rPr>
        <w:t xml:space="preserve"> kodlu sətrində işsizlikdən sığorta haqqına cəlb olunan gəlirlər hər bir ay üzrə ayrılıqda göstərilir. Bu sətrin göstəriciləri 902.1, 902.2 kodlu sətirlərin müvafiq göstəricilərinin cəmi ilə 905 kodlu sətrin müvafiq göstəricilərinin fərqinə bərabər olmalıdır.</w:t>
      </w:r>
    </w:p>
    <w:p w14:paraId="3E1CE782" w14:textId="5B0E0F59"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912</w:t>
      </w:r>
      <w:r>
        <w:rPr>
          <w:rFonts w:ascii="Arial" w:hAnsi="Arial" w:cs="Arial"/>
          <w:sz w:val="24"/>
          <w:szCs w:val="24"/>
          <w:lang w:val="az-Latn-AZ"/>
        </w:rPr>
        <w:t xml:space="preserve"> kodlu sətrində hesablanmış işsizlikdən sığorta haqlarının cəmi hər bir ay üzrə ayrılıqda göstərilir. Bu sətrin göstəriciləri 912.1</w:t>
      </w:r>
      <w:r w:rsidR="00015700">
        <w:rPr>
          <w:rFonts w:ascii="Arial" w:hAnsi="Arial" w:cs="Arial"/>
          <w:sz w:val="24"/>
          <w:szCs w:val="24"/>
          <w:lang w:val="az-Latn-AZ"/>
        </w:rPr>
        <w:t xml:space="preserve"> və</w:t>
      </w:r>
      <w:r>
        <w:rPr>
          <w:rFonts w:ascii="Arial" w:hAnsi="Arial" w:cs="Arial"/>
          <w:sz w:val="24"/>
          <w:szCs w:val="24"/>
          <w:lang w:val="az-Latn-AZ"/>
        </w:rPr>
        <w:t xml:space="preserve"> 912.2 kodlu sətirlərin müvafiq göstəricilərinin cəminə bərabər olmalıdır.</w:t>
      </w:r>
    </w:p>
    <w:p w14:paraId="75EA313A" w14:textId="54F909E2"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912.1</w:t>
      </w:r>
      <w:r>
        <w:rPr>
          <w:rFonts w:ascii="Arial" w:hAnsi="Arial" w:cs="Arial"/>
          <w:sz w:val="24"/>
          <w:szCs w:val="24"/>
          <w:lang w:val="az-Latn-AZ"/>
        </w:rPr>
        <w:t xml:space="preserve"> kodlu sətrində sığortaedənin hesabına işsizlikdən sığortasına cəlb olunan gəlirlərə nisbətdə hesablanmış işsizlikdən sığorta haqqı hər bir ay üzrə ayrılıqda göstərilir. </w:t>
      </w:r>
    </w:p>
    <w:p w14:paraId="346F7775" w14:textId="70FD135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912.2</w:t>
      </w:r>
      <w:r>
        <w:rPr>
          <w:rFonts w:ascii="Arial" w:hAnsi="Arial" w:cs="Arial"/>
          <w:sz w:val="24"/>
          <w:szCs w:val="24"/>
          <w:lang w:val="az-Latn-AZ"/>
        </w:rPr>
        <w:t xml:space="preserve"> kodlu sətrində sığortaolunanların hesabına işsizlikdən sığortasına cəlb olunan gəlirlərə nisbətdə hesablanmış işsizlikdən sığorta haqqı hər bir ay üzrə ayrılıqda göstərilir. </w:t>
      </w:r>
    </w:p>
    <w:p w14:paraId="32CABBC9" w14:textId="77777777"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4 nömrəli bölmənin </w:t>
      </w:r>
      <w:r>
        <w:rPr>
          <w:rFonts w:ascii="Arial" w:hAnsi="Arial" w:cs="Arial"/>
          <w:b/>
          <w:sz w:val="24"/>
          <w:szCs w:val="24"/>
          <w:lang w:val="az-Latn-AZ"/>
        </w:rPr>
        <w:t>“İcbari tibbi sığorta haqqı üzrə cəlb edilən gəlirlər və hesablamalar”</w:t>
      </w:r>
      <w:r>
        <w:rPr>
          <w:rFonts w:ascii="Arial" w:hAnsi="Arial" w:cs="Arial"/>
          <w:sz w:val="24"/>
          <w:szCs w:val="24"/>
          <w:lang w:val="az-Latn-AZ"/>
        </w:rPr>
        <w:t xml:space="preserve"> adlanan 3-cü hissəsində aşağıdakı məlumatlar qeyd olunur. Bu hissəni icbari tibbi sığorta məqsədləri üçün fəaliyyət növünün 2100 və 2400 kodları ilə hesabat verən sığortaedənlər tərəfindən doldurulur. </w:t>
      </w:r>
    </w:p>
    <w:p w14:paraId="2692E08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913 </w:t>
      </w:r>
      <w:r>
        <w:rPr>
          <w:rFonts w:ascii="Arial" w:hAnsi="Arial" w:cs="Arial"/>
          <w:sz w:val="24"/>
          <w:szCs w:val="24"/>
          <w:lang w:val="az-Latn-AZ"/>
        </w:rPr>
        <w:t>kodlu sətrində icbari tibbi sığorta haqqına cəlb olunan gəlirlər hər bir ay üzrə ayrılıqda göstərilir. Bu sətrin göstəriciləri 902.1 və 902.2 kodlu sətirlərin müvafiq göstəricilərinin cəmi ilə 905-1 kodlu sətrin müvafiq</w:t>
      </w:r>
      <w:r>
        <w:rPr>
          <w:rFonts w:ascii="Arial" w:hAnsi="Arial" w:cs="Arial"/>
          <w:b/>
          <w:sz w:val="24"/>
          <w:szCs w:val="24"/>
          <w:lang w:val="az-Latn-AZ"/>
        </w:rPr>
        <w:t xml:space="preserve"> </w:t>
      </w:r>
      <w:r>
        <w:rPr>
          <w:rFonts w:ascii="Arial" w:hAnsi="Arial" w:cs="Arial"/>
          <w:sz w:val="24"/>
          <w:szCs w:val="24"/>
          <w:lang w:val="az-Latn-AZ"/>
        </w:rPr>
        <w:t>göstəricilərinin fərqinə bərabər olmalıdır.</w:t>
      </w:r>
    </w:p>
    <w:p w14:paraId="6BBC014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914 </w:t>
      </w:r>
      <w:r>
        <w:rPr>
          <w:rFonts w:ascii="Arial" w:hAnsi="Arial" w:cs="Arial"/>
          <w:sz w:val="24"/>
          <w:szCs w:val="24"/>
          <w:lang w:val="az-Latn-AZ"/>
        </w:rPr>
        <w:t xml:space="preserve">kodlu sətrində icbari tibbi sığorta haqqı hesablanan məbləğlərin cəmi hər bir ay üzrə ayrılıqda göstərilir. Bu sətrin göstəriciləri 914.1, 914.2 və 914.3 kodlu sətirlərin müvafiq göstəricilərinin cəminə bərabər olmalıdır. </w:t>
      </w:r>
    </w:p>
    <w:p w14:paraId="26897B5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914.1</w:t>
      </w:r>
      <w:r>
        <w:rPr>
          <w:rFonts w:ascii="Arial" w:hAnsi="Arial" w:cs="Arial"/>
          <w:sz w:val="24"/>
          <w:szCs w:val="24"/>
          <w:lang w:val="az-Latn-AZ"/>
        </w:rPr>
        <w:t xml:space="preserve"> kodlu sətrində sığortalının hesabına icbari tibbi sığortaya cəlb olunan gəlirlərə nisbətdə hesablanmış icbari tibbi sığorta haqqı hər bir ay üzrə ayrılıqda göstərilir. </w:t>
      </w:r>
    </w:p>
    <w:p w14:paraId="034CEF1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914.2</w:t>
      </w:r>
      <w:r>
        <w:rPr>
          <w:rFonts w:ascii="Arial" w:hAnsi="Arial" w:cs="Arial"/>
          <w:sz w:val="24"/>
          <w:szCs w:val="24"/>
          <w:lang w:val="az-Latn-AZ"/>
        </w:rPr>
        <w:t xml:space="preserve"> kodlu sətrində sığortaolunanların hesabına icbari tibbi sığortaya cəlb olunan gəlirlərə nisbətdə hesablanmış icbari tibbi sığorta haqqı hər bir ay üzrə ayrılıqda göstərilir. </w:t>
      </w:r>
    </w:p>
    <w:p w14:paraId="397D8B0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Bölmənin bütün sətirləri üzrə</w:t>
      </w:r>
      <w:r>
        <w:rPr>
          <w:rFonts w:ascii="Arial" w:hAnsi="Arial" w:cs="Arial"/>
          <w:b/>
          <w:sz w:val="24"/>
          <w:szCs w:val="24"/>
          <w:lang w:val="az-Latn-AZ"/>
        </w:rPr>
        <w:t xml:space="preserve"> “Rüb üzrə cəmi”</w:t>
      </w:r>
      <w:r>
        <w:rPr>
          <w:rFonts w:ascii="Arial" w:hAnsi="Arial" w:cs="Arial"/>
          <w:sz w:val="24"/>
          <w:szCs w:val="24"/>
          <w:lang w:val="az-Latn-AZ"/>
        </w:rPr>
        <w:t xml:space="preserve"> sütununda hər bir ay üzrə qeyd olunmuş məbləğlərin cəmi göstərilir.</w:t>
      </w:r>
    </w:p>
    <w:p w14:paraId="519D33A7"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p>
    <w:p w14:paraId="16D37D17"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u w:val="single"/>
          <w:lang w:val="az-Latn-AZ"/>
        </w:rPr>
        <w:t xml:space="preserve">Bölmə 5. Məcburi dövlət sosial sığorta və icbari tibbi sığorta haqları üzrə muzdlu işə aid olmayan fəaliyyətdən gəlir əldə edən sığortaolunanlar barədə məlumat </w:t>
      </w:r>
    </w:p>
    <w:p w14:paraId="4A7292A7"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2870EC75" w14:textId="77777777" w:rsidR="00B6074A" w:rsidRDefault="008B5776" w:rsidP="00401F10">
      <w:pPr>
        <w:spacing w:line="360" w:lineRule="auto"/>
        <w:ind w:firstLine="720"/>
        <w:jc w:val="both"/>
        <w:rPr>
          <w:rFonts w:ascii="Arial" w:eastAsia="Times New Roman" w:hAnsi="Arial" w:cs="Arial"/>
          <w:bCs/>
          <w:sz w:val="24"/>
          <w:szCs w:val="24"/>
          <w:lang w:val="az-Latn-AZ" w:eastAsia="ru-RU"/>
        </w:rPr>
      </w:pPr>
      <w:r>
        <w:rPr>
          <w:rFonts w:ascii="Arial" w:hAnsi="Arial" w:cs="Arial"/>
          <w:sz w:val="24"/>
          <w:szCs w:val="24"/>
          <w:lang w:val="az-Latn-AZ"/>
        </w:rPr>
        <w:t xml:space="preserve">Bəyannamənin </w:t>
      </w:r>
      <w:r>
        <w:rPr>
          <w:rFonts w:ascii="Arial" w:hAnsi="Arial" w:cs="Arial"/>
          <w:b/>
          <w:sz w:val="24"/>
          <w:szCs w:val="24"/>
          <w:lang w:val="az-Latn-AZ"/>
        </w:rPr>
        <w:t>“Məcburi dövlət sosial sığorta və icbari tibbi sığorta haqları üzrə muzdlu işə aid olmayan fəaliyyətdən gəlir əldə edən sığortaolunanlar barədə məlumat”</w:t>
      </w:r>
      <w:r>
        <w:rPr>
          <w:rFonts w:ascii="Arial" w:hAnsi="Arial" w:cs="Arial"/>
          <w:sz w:val="24"/>
          <w:szCs w:val="24"/>
          <w:lang w:val="az-Latn-AZ"/>
        </w:rPr>
        <w:t xml:space="preserve"> adlanan 5 nömrəli bölməsi </w:t>
      </w:r>
      <w:r>
        <w:rPr>
          <w:rFonts w:ascii="Arial" w:eastAsia="Times New Roman" w:hAnsi="Arial" w:cs="Arial"/>
          <w:bCs/>
          <w:sz w:val="24"/>
          <w:szCs w:val="24"/>
          <w:lang w:val="az-Latn-AZ" w:eastAsia="ru-RU"/>
        </w:rPr>
        <w:t>məcburi dövlət sosial sığorta</w:t>
      </w:r>
      <w:r>
        <w:rPr>
          <w:rFonts w:ascii="Arial" w:hAnsi="Arial" w:cs="Arial"/>
          <w:sz w:val="24"/>
          <w:szCs w:val="24"/>
          <w:lang w:val="az-Latn-AZ"/>
        </w:rPr>
        <w:t xml:space="preserve"> və icbari tibbi sığorta</w:t>
      </w:r>
      <w:r>
        <w:rPr>
          <w:rFonts w:ascii="Arial" w:eastAsia="Times New Roman" w:hAnsi="Arial" w:cs="Arial"/>
          <w:bCs/>
          <w:sz w:val="24"/>
          <w:szCs w:val="24"/>
          <w:lang w:val="az-Latn-AZ" w:eastAsia="ru-RU"/>
        </w:rPr>
        <w:t xml:space="preserve"> 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növləri ilə hesabat təqdim edən sığortaedənlər tərəfindən doldurulur. </w:t>
      </w:r>
    </w:p>
    <w:p w14:paraId="0F2C0B8A"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Bu bölmə 2 hissədən ibarətdir:</w:t>
      </w:r>
    </w:p>
    <w:p w14:paraId="27C3681A" w14:textId="6F1E94D1"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lastRenderedPageBreak/>
        <w:t xml:space="preserve">5 nömrəli bölmənin </w:t>
      </w:r>
      <w:r>
        <w:rPr>
          <w:rFonts w:ascii="Arial" w:hAnsi="Arial" w:cs="Arial"/>
          <w:b/>
          <w:sz w:val="24"/>
          <w:szCs w:val="24"/>
          <w:lang w:val="az-Latn-AZ"/>
        </w:rPr>
        <w:t>“Məcburi dövlət sosial sığorta haqları üzrə muzdlu işə aid olmayan fəaliyyətdən gəlir əldə edən sığortaolunanlar barədə məlumat”</w:t>
      </w:r>
      <w:r>
        <w:rPr>
          <w:rFonts w:ascii="Arial" w:hAnsi="Arial" w:cs="Arial"/>
          <w:sz w:val="24"/>
          <w:szCs w:val="24"/>
          <w:lang w:val="az-Latn-AZ"/>
        </w:rPr>
        <w:t xml:space="preserve"> adlanan 1-ci hissəsində sığortaolunanların sayı, muzdlu işə aid olmayan fəaliyyətlər üzrə məcburi dövlət sosial sığorta haqqına cəlb edilən gəlirlər və hesablamalar barədə məlumatlar qeyd olunur. Bu hissəni məcburi dövlət sosial sığorta məqsədləri üçün fəaliyyət növünün 0200, 0300, 0310, 0500, 0700, 0701, 0702, 0703, 0704, 0705, 0720, 0721, 0722, 0723, 0724, 0725, 0730, 0731, 0732, 0733, 0734, 0735,</w:t>
      </w:r>
      <w:r w:rsidR="00DA55EF">
        <w:rPr>
          <w:rFonts w:ascii="Arial" w:hAnsi="Arial" w:cs="Arial"/>
          <w:sz w:val="24"/>
          <w:szCs w:val="24"/>
          <w:lang w:val="az-Latn-AZ"/>
        </w:rPr>
        <w:t xml:space="preserve"> 0740, 0741, 0742,</w:t>
      </w:r>
      <w:r>
        <w:rPr>
          <w:rFonts w:ascii="Arial" w:hAnsi="Arial" w:cs="Arial"/>
          <w:sz w:val="24"/>
          <w:szCs w:val="24"/>
          <w:lang w:val="az-Latn-AZ"/>
        </w:rPr>
        <w:t xml:space="preserve"> 0800, 0900 kodları ilə hesabat verən sığortaedənlər tərəfindən doldurulur. </w:t>
      </w:r>
    </w:p>
    <w:p w14:paraId="0E7D856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Bu hissədə aşağıdakı məlumatlar qeyd olunur.</w:t>
      </w:r>
    </w:p>
    <w:p w14:paraId="0073F06E" w14:textId="70DD9158"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w:t>
      </w:r>
      <w:r>
        <w:rPr>
          <w:rFonts w:ascii="Arial" w:hAnsi="Arial" w:cs="Arial"/>
          <w:sz w:val="24"/>
          <w:szCs w:val="24"/>
          <w:lang w:val="az-Latn-AZ"/>
        </w:rPr>
        <w:t xml:space="preserve"> kodlu sətrin göstəriciləri 915.1, 915.2, 915.3, 915.4, 915.5, 915.6</w:t>
      </w:r>
      <w:r w:rsidR="00BD4A9E">
        <w:rPr>
          <w:rFonts w:ascii="Arial" w:hAnsi="Arial" w:cs="Arial"/>
          <w:sz w:val="24"/>
          <w:szCs w:val="24"/>
          <w:lang w:val="az-Latn-AZ"/>
        </w:rPr>
        <w:t xml:space="preserve"> və</w:t>
      </w:r>
      <w:r>
        <w:rPr>
          <w:rFonts w:ascii="Arial" w:hAnsi="Arial" w:cs="Arial"/>
          <w:sz w:val="24"/>
          <w:szCs w:val="24"/>
          <w:lang w:val="az-Latn-AZ"/>
        </w:rPr>
        <w:t xml:space="preserve"> 915.7 kodlu sətirlərin müvafiq göstəricilərinin cəminə bərabər olmalıdır.</w:t>
      </w:r>
    </w:p>
    <w:p w14:paraId="7ADB52E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915.1</w:t>
      </w:r>
      <w:r>
        <w:rPr>
          <w:rFonts w:ascii="Arial" w:hAnsi="Arial" w:cs="Arial"/>
          <w:sz w:val="24"/>
          <w:szCs w:val="24"/>
          <w:lang w:val="az-Latn-AZ"/>
        </w:rPr>
        <w:t xml:space="preserve"> kodlu sətrində mülki hüquqi xarakterli müqavilələrlə işləyənlərin sayı, məcburi dövlət sosial sığorta haqqına cəlb olunan gəlirləri, eləcə də əldə etdikləri gəlirlər üzrə hesablanmış məcburi dövlət sosial sığorta haqları göstərilir. Bu sətir məcburi dövlət sosial sığorta məqsədləri üçün fəaliyyət növünün 0500 kodu ilə hesabat verən sığortaedənlər tərəfindən doldurulur.</w:t>
      </w:r>
    </w:p>
    <w:p w14:paraId="4B0912F5"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w:t>
      </w:r>
      <w:r>
        <w:rPr>
          <w:rFonts w:ascii="Arial" w:hAnsi="Arial" w:cs="Arial"/>
          <w:sz w:val="24"/>
          <w:szCs w:val="24"/>
          <w:lang w:val="az-Latn-AZ"/>
        </w:rPr>
        <w:t xml:space="preserve"> kodlu sətrində vəkillər kollegiyasının üzvlərinin, sərbəst auditorların, sərbəst mühasiblərin sayı, sərbəst mediatorların sayı, məcburi dövlət sosial sığorta haqqına cəlb olunan gəlirləri, eləcə də əldə etdiyi gəlirlər üzrə hesablanmış məcburi dövlət sosial sığorta haqları göstərilir. Bu sətir məcburi dövlət sosial sığorta məqsədləri üçün fəaliyyət növünün 0300 kodu ilə hesabat verən sığortaedənlər tərəfindən doldurulur.</w:t>
      </w:r>
    </w:p>
    <w:p w14:paraId="362923A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915.2.1</w:t>
      </w:r>
      <w:r>
        <w:rPr>
          <w:rFonts w:ascii="Arial" w:hAnsi="Arial" w:cs="Arial"/>
          <w:sz w:val="24"/>
          <w:szCs w:val="24"/>
          <w:lang w:val="az-Latn-AZ"/>
        </w:rPr>
        <w:t xml:space="preserve"> kodlu sətrində vəkillər kollegiyasının üzvləri üzrə müvafiq məlumatlar qeyd olunur.</w:t>
      </w:r>
    </w:p>
    <w:p w14:paraId="634AD2E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915.2.2</w:t>
      </w:r>
      <w:r>
        <w:rPr>
          <w:rFonts w:ascii="Arial" w:hAnsi="Arial" w:cs="Arial"/>
          <w:sz w:val="24"/>
          <w:szCs w:val="24"/>
          <w:lang w:val="az-Latn-AZ"/>
        </w:rPr>
        <w:t xml:space="preserve"> kodlu sətrində sərbəst auditorlar üzrə müvafiq məlumatlar qeyd olunur.</w:t>
      </w:r>
    </w:p>
    <w:p w14:paraId="4888E79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915.2.3</w:t>
      </w:r>
      <w:r>
        <w:rPr>
          <w:rFonts w:ascii="Arial" w:hAnsi="Arial" w:cs="Arial"/>
          <w:sz w:val="24"/>
          <w:szCs w:val="24"/>
          <w:lang w:val="az-Latn-AZ"/>
        </w:rPr>
        <w:t xml:space="preserve"> kodlu sətrində sərbəst mühasiblər üzrə müvafiq məlumatlar qeyd olunur.</w:t>
      </w:r>
    </w:p>
    <w:p w14:paraId="472879B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915.2.4</w:t>
      </w:r>
      <w:r>
        <w:rPr>
          <w:rFonts w:ascii="Arial" w:hAnsi="Arial" w:cs="Arial"/>
          <w:sz w:val="24"/>
          <w:szCs w:val="24"/>
          <w:lang w:val="az-Latn-AZ"/>
        </w:rPr>
        <w:t xml:space="preserve"> kodlu sətrində sərbəst mediatorlar üzrə müvafiq məlumatlar qeyd olunur.</w:t>
      </w:r>
    </w:p>
    <w:p w14:paraId="76D3669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915.3</w:t>
      </w:r>
      <w:r>
        <w:rPr>
          <w:rFonts w:ascii="Arial" w:hAnsi="Arial" w:cs="Arial"/>
          <w:sz w:val="24"/>
          <w:szCs w:val="24"/>
          <w:lang w:val="az-Latn-AZ"/>
        </w:rPr>
        <w:t xml:space="preserve"> kodlu sətrində müəlliflik qonararı əldə edən şəxslərin sayı, məcburi dövlət sosial sığorta haqqına cəlb olunan gəlirləri, eləcə də hesablanmış məcburi dövlət sosial sığorta haqları göstərilir. Bu sətir məcburi dövlət sosial sığorta məqsədləri üçün fəaliyyət növünün 0200 kodu ilə hesabat verən sığortaedənlər tərəfindən doldurulur.</w:t>
      </w:r>
    </w:p>
    <w:p w14:paraId="271345EF" w14:textId="7C8C80A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w:t>
      </w:r>
      <w:r>
        <w:rPr>
          <w:rFonts w:ascii="Arial" w:hAnsi="Arial" w:cs="Arial"/>
          <w:sz w:val="24"/>
          <w:szCs w:val="24"/>
          <w:lang w:val="az-Latn-AZ"/>
        </w:rPr>
        <w:t xml:space="preserve"> kodlu sətrində sahibkarlıq fəaliyyəti üzrə hesablanmış məcburi dövlət sosial sığorta haqları göstərilir. Bu sətir məcburi dövlət sosial sığorta məqsədləri üçün fəaliyyət növünün </w:t>
      </w:r>
      <w:r>
        <w:rPr>
          <w:rFonts w:ascii="Arial" w:hAnsi="Arial" w:cs="Arial"/>
          <w:i/>
          <w:sz w:val="24"/>
          <w:szCs w:val="24"/>
          <w:lang w:val="az-Latn-AZ"/>
        </w:rPr>
        <w:t>0700, 0701, 0702, 0703, 0704, 0705, 0720, 0721, 0722, 0723, 0724, 0725, 0730, 0731, 0732, 0733, 0734, 0735</w:t>
      </w:r>
      <w:r w:rsidR="00DA55EF">
        <w:rPr>
          <w:rFonts w:ascii="Arial" w:hAnsi="Arial" w:cs="Arial"/>
          <w:i/>
          <w:sz w:val="24"/>
          <w:szCs w:val="24"/>
          <w:lang w:val="az-Latn-AZ"/>
        </w:rPr>
        <w:t>, 0740, 0741, 0742</w:t>
      </w:r>
      <w:r>
        <w:rPr>
          <w:rFonts w:ascii="Arial" w:hAnsi="Arial" w:cs="Arial"/>
          <w:sz w:val="24"/>
          <w:szCs w:val="24"/>
          <w:lang w:val="az-Latn-AZ"/>
        </w:rPr>
        <w:t xml:space="preserve"> kodları ilə hesabat verən sığortaedənlər tərəfindən doldurulur.</w:t>
      </w:r>
    </w:p>
    <w:p w14:paraId="296EB99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2020-ci ilin 2-ci rübündən etibarən bəyannamədə məcburi dövlət sosial sığorta məqsədləri üzrə 0705, 0725, 0735 fəaliyyət növlərinin kodları üzrə məlumatlar qeyd oluna bilməz.</w:t>
      </w:r>
      <w:r>
        <w:rPr>
          <w:rFonts w:ascii="Arial" w:hAnsi="Arial" w:cs="Arial"/>
          <w:sz w:val="24"/>
          <w:szCs w:val="24"/>
          <w:lang w:val="az-Latn-AZ"/>
        </w:rPr>
        <w:t xml:space="preserve"> </w:t>
      </w:r>
    </w:p>
    <w:p w14:paraId="17D1BE0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lastRenderedPageBreak/>
        <w:t>915.4.1</w:t>
      </w:r>
      <w:r>
        <w:rPr>
          <w:rFonts w:ascii="Arial" w:hAnsi="Arial" w:cs="Arial"/>
          <w:sz w:val="24"/>
          <w:szCs w:val="24"/>
          <w:lang w:val="az-Latn-AZ"/>
        </w:rPr>
        <w:t xml:space="preserve"> kodlu sətrində ticarət sahəsi üzrə sahibkarlıq fəaliyyəti ilə məşğul olan fiziki şəxslərə görə minimum aylıq əmək haqqına nisbətdə hesablanmış məcburi dövlət sosial sığorta haqları göstərilir.</w:t>
      </w:r>
    </w:p>
    <w:p w14:paraId="6474D269"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915.4.2</w:t>
      </w:r>
      <w:r>
        <w:rPr>
          <w:rFonts w:ascii="Arial" w:hAnsi="Arial" w:cs="Arial"/>
          <w:sz w:val="24"/>
          <w:szCs w:val="24"/>
          <w:lang w:val="az-Latn-AZ"/>
        </w:rPr>
        <w:t xml:space="preserve"> kodlu sətrində tikinti sahəsi üzrə sahibkarlıq fəaliyyəti ilə məşğul olan fiziki şəxslərə görə minimum aylıq əmək haqqına nisbətdə hesablanmış məcburi dövlət sosial sığorta haqları göstərilir.</w:t>
      </w:r>
    </w:p>
    <w:p w14:paraId="5C2A2040" w14:textId="1DD8131A" w:rsidR="00DA55EF"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915.4.3</w:t>
      </w:r>
      <w:r>
        <w:rPr>
          <w:rFonts w:ascii="Arial" w:hAnsi="Arial" w:cs="Arial"/>
          <w:sz w:val="24"/>
          <w:szCs w:val="24"/>
          <w:lang w:val="az-Latn-AZ"/>
        </w:rPr>
        <w:t xml:space="preserve"> kodlu sətrində digər sahələr üzrə sahibkarlıq fəaliyyəti ilə məşğul olan fiziki şəxslərə </w:t>
      </w:r>
      <w:r w:rsidR="00CD2D3A" w:rsidRPr="00CD2D3A">
        <w:rPr>
          <w:rFonts w:ascii="Arial" w:hAnsi="Arial" w:cs="Arial"/>
          <w:sz w:val="24"/>
          <w:szCs w:val="24"/>
          <w:lang w:val="az-Latn-AZ"/>
        </w:rPr>
        <w:t>(</w:t>
      </w:r>
      <w:r w:rsidR="00CD2D3A" w:rsidRPr="00CD2D3A">
        <w:rPr>
          <w:rFonts w:ascii="Arial" w:hAnsi="Arial" w:cs="Arial"/>
          <w:noProof/>
          <w:sz w:val="24"/>
          <w:szCs w:val="24"/>
          <w:lang w:val="az-Latn-AZ"/>
        </w:rPr>
        <w:t>fərdi qaydada (muzdlu işçi cəlb etmədən) avtomobil nəqliyyatı vasitəsilə yük daşıma fəaliyyəti göstərən fiziki şəxslər isisna olmaqla)</w:t>
      </w:r>
      <w:r w:rsidR="00CD2D3A">
        <w:rPr>
          <w:rFonts w:ascii="Arial" w:hAnsi="Arial" w:cs="Arial"/>
          <w:b/>
          <w:bCs/>
          <w:i/>
          <w:iCs/>
          <w:noProof/>
          <w:sz w:val="24"/>
          <w:szCs w:val="24"/>
          <w:lang w:val="az-Latn-AZ"/>
        </w:rPr>
        <w:t xml:space="preserve"> </w:t>
      </w:r>
      <w:r>
        <w:rPr>
          <w:rFonts w:ascii="Arial" w:hAnsi="Arial" w:cs="Arial"/>
          <w:sz w:val="24"/>
          <w:szCs w:val="24"/>
          <w:lang w:val="az-Latn-AZ"/>
        </w:rPr>
        <w:t>görə minimum aylıq əmək haqqına nisbətdə hesablanmış məcburi dövlət sosial sığorta haqları göstərilir.</w:t>
      </w:r>
    </w:p>
    <w:p w14:paraId="70B8F03E" w14:textId="3F2F0CA8" w:rsidR="00B6074A" w:rsidRPr="001E0E7F" w:rsidRDefault="00DA55EF"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sidRPr="001E0E7F">
        <w:rPr>
          <w:rFonts w:ascii="Arial" w:hAnsi="Arial" w:cs="Arial"/>
          <w:b/>
          <w:sz w:val="24"/>
          <w:szCs w:val="24"/>
          <w:lang w:val="az-Latn-AZ"/>
        </w:rPr>
        <w:t>915.4.4</w:t>
      </w:r>
      <w:r w:rsidRPr="001E0E7F">
        <w:rPr>
          <w:rFonts w:ascii="Arial" w:hAnsi="Arial" w:cs="Arial"/>
          <w:sz w:val="24"/>
          <w:szCs w:val="24"/>
          <w:lang w:val="az-Latn-AZ"/>
        </w:rPr>
        <w:t xml:space="preserve"> kodlu </w:t>
      </w:r>
      <w:r w:rsidRPr="001E0E7F">
        <w:rPr>
          <w:rFonts w:ascii="Arial" w:hAnsi="Arial" w:cs="Arial"/>
          <w:noProof/>
          <w:sz w:val="24"/>
          <w:szCs w:val="24"/>
          <w:lang w:val="az-Latn-AZ"/>
        </w:rPr>
        <w:t>sətrində</w:t>
      </w:r>
      <w:r w:rsidR="00CD2D3A" w:rsidRPr="001E0E7F">
        <w:rPr>
          <w:rFonts w:ascii="Arial" w:hAnsi="Arial" w:cs="Arial"/>
          <w:noProof/>
          <w:sz w:val="24"/>
          <w:szCs w:val="24"/>
          <w:lang w:val="az-Latn-AZ"/>
        </w:rPr>
        <w:t xml:space="preserve"> fərdi qaydada (muzdlu işçi cəlb etmədən) avtomobil nəqliyyatı vasitəsilə yük daşıma fəaliyyəti göstərən </w:t>
      </w:r>
      <w:r w:rsidRPr="001E0E7F">
        <w:rPr>
          <w:rFonts w:ascii="Arial" w:hAnsi="Arial" w:cs="Arial"/>
          <w:noProof/>
          <w:sz w:val="24"/>
          <w:szCs w:val="24"/>
          <w:lang w:val="az-Latn-AZ"/>
        </w:rPr>
        <w:t>fiziki</w:t>
      </w:r>
      <w:r w:rsidRPr="001E0E7F">
        <w:rPr>
          <w:rFonts w:ascii="Arial" w:hAnsi="Arial" w:cs="Arial"/>
          <w:sz w:val="24"/>
          <w:szCs w:val="24"/>
          <w:lang w:val="az-Latn-AZ"/>
        </w:rPr>
        <w:t xml:space="preserve"> şəxslərə görə minimum aylıq əmək haqqına nisbətdə hesablanmış məcburi dövlət sosial sığorta haqları göstərilir.</w:t>
      </w:r>
      <w:r w:rsidR="008B5776" w:rsidRPr="001E0E7F">
        <w:rPr>
          <w:rFonts w:ascii="Arial" w:hAnsi="Arial" w:cs="Arial"/>
          <w:sz w:val="24"/>
          <w:szCs w:val="24"/>
          <w:lang w:val="az-Latn-AZ"/>
        </w:rPr>
        <w:t xml:space="preserve"> </w:t>
      </w:r>
    </w:p>
    <w:p w14:paraId="01E55C29" w14:textId="5EEDC78B" w:rsidR="00B6074A" w:rsidRPr="001E0E7F" w:rsidRDefault="008B5776" w:rsidP="00401F10">
      <w:pPr>
        <w:pStyle w:val="PlainText1"/>
        <w:tabs>
          <w:tab w:val="left" w:pos="426"/>
          <w:tab w:val="left" w:pos="1134"/>
          <w:tab w:val="left" w:pos="3686"/>
        </w:tabs>
        <w:spacing w:line="360" w:lineRule="auto"/>
        <w:ind w:firstLine="737"/>
        <w:jc w:val="both"/>
        <w:rPr>
          <w:rFonts w:ascii="Arial" w:hAnsi="Arial" w:cs="Arial"/>
          <w:i/>
          <w:sz w:val="24"/>
          <w:szCs w:val="24"/>
          <w:lang w:val="az-Latn-AZ"/>
        </w:rPr>
      </w:pPr>
      <w:r w:rsidRPr="001E0E7F">
        <w:rPr>
          <w:rFonts w:ascii="Arial" w:hAnsi="Arial" w:cs="Arial"/>
          <w:b/>
          <w:i/>
          <w:sz w:val="24"/>
          <w:szCs w:val="24"/>
          <w:lang w:val="az-Latn-AZ"/>
        </w:rPr>
        <w:t>Qeyd:</w:t>
      </w:r>
      <w:r w:rsidRPr="001E0E7F">
        <w:rPr>
          <w:rFonts w:ascii="Arial" w:hAnsi="Arial" w:cs="Arial"/>
          <w:i/>
          <w:sz w:val="24"/>
          <w:szCs w:val="24"/>
          <w:lang w:val="az-Latn-AZ"/>
        </w:rPr>
        <w:t xml:space="preserve"> Müəyyən dövr ərzində bir neçə fəaliyyət sahəsində sahibkarlıq fəaliyyəti ilə məşğul olan fiziki şəxslər qanunvericiliklə iqtisadiyyatın sahələri üzrə hesablanmış məcburi dövlət sosial sığorta haqqının məbləğcə ən böyüyünü ödəyirlər. </w:t>
      </w:r>
    </w:p>
    <w:p w14:paraId="630CF8E2" w14:textId="0E2D83BD" w:rsidR="00036AF8" w:rsidRDefault="00036AF8" w:rsidP="00401F10">
      <w:pPr>
        <w:pStyle w:val="PlainText1"/>
        <w:tabs>
          <w:tab w:val="left" w:pos="426"/>
          <w:tab w:val="left" w:pos="1134"/>
          <w:tab w:val="left" w:pos="3686"/>
        </w:tabs>
        <w:spacing w:line="360" w:lineRule="auto"/>
        <w:ind w:firstLine="737"/>
        <w:jc w:val="both"/>
        <w:rPr>
          <w:rFonts w:ascii="Arial" w:hAnsi="Arial" w:cs="Arial"/>
          <w:i/>
          <w:sz w:val="24"/>
          <w:szCs w:val="24"/>
          <w:lang w:val="az-Latn-AZ"/>
        </w:rPr>
      </w:pPr>
      <w:r w:rsidRPr="001E0E7F">
        <w:rPr>
          <w:rFonts w:ascii="Arial" w:hAnsi="Arial" w:cs="Arial"/>
          <w:i/>
          <w:sz w:val="24"/>
          <w:szCs w:val="24"/>
          <w:lang w:val="az-Latn-AZ"/>
        </w:rPr>
        <w:t>2024-cü ilin 4-cü rübünün noyabr ayından etibarən 2025-ci ilin 4-cü rübünədək bəyannamədə məcburi dövlət sosial sığorta məqsədləri üzrə 0740, 0741, 0742 fəaliyyət növlərinin kodları üzrə məlumatlar qeyd oluna bilər.</w:t>
      </w:r>
    </w:p>
    <w:p w14:paraId="570D3815"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915.5</w:t>
      </w:r>
      <w:r>
        <w:rPr>
          <w:rFonts w:ascii="Arial" w:hAnsi="Arial" w:cs="Arial"/>
          <w:sz w:val="24"/>
          <w:szCs w:val="24"/>
          <w:lang w:val="az-Latn-AZ"/>
        </w:rPr>
        <w:t xml:space="preserve"> kodlu sətrində xüsusi notarius fəaliyyəti ilə məşğul olan fiziki şəxslərə görə minimum aylıq əmək haqqına nisbətdə hesablanmış məcburi dövlət sosial sığorta haqları göstərilir. Bu sətir məcburi dövlət sosial sığorta məqsədləri üçün fəaliyyət növünün 0310 kodu ilə hesabat verən sığortaedənlər tərəfindən doldurulur.</w:t>
      </w:r>
    </w:p>
    <w:p w14:paraId="312D5766"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915.6</w:t>
      </w:r>
      <w:r>
        <w:rPr>
          <w:rFonts w:ascii="Arial" w:hAnsi="Arial" w:cs="Arial"/>
          <w:sz w:val="24"/>
          <w:szCs w:val="24"/>
          <w:lang w:val="az-Latn-AZ"/>
        </w:rPr>
        <w:t xml:space="preserve"> kodlu sətrində mülkiyyətində olan kənd təsərrüfatına yararlı torpaqları istifadə edən fiziki şəxslər və məcburi dövlət sosial sığortasına cəlb olunan ailə üzvlərinin sayı və minimum aylıq əmək haqqına nisbətdə hesablanmış məcburi dövlət sosial sığorta haqları göstərilir. Bu sətir məcburi dövlət sosial sığorta məqsədləri üçün fəaliyyət növünün 0900 kodu ilə hesabat verən sığortaedənlər tərəfindən doldurulur.</w:t>
      </w:r>
    </w:p>
    <w:p w14:paraId="337E9F66"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sətir mülkiyyətində olan kənd təsərrüfatına yararlı torpaqları istifadə edən fiziki şəxslər tərəfindən 2020-ci ilin 1-ci və 2-ci rübləri üzrə bəyannamə təqdim edilərkən doldurulmalıdır. “Sosial sığorta haqqında” Azərbaycan Respublikasının Qanununda edilmiş dəyişikliyə əsasən “Sadələşdirilmiş vergi üzrə sabit məbləğin və məcburi dövlət sosial sığorta haqqının ödənilməsi haqqında qəbz” fiziki şəxslər tərəfindən 2020-ci ilin 3-cü rübündən etibarən məcburi dövlət sosial sığorta haqqı üzrə bəyannamənin təqdim edilməsi nəzərdə tutulmamışdır.</w:t>
      </w:r>
    </w:p>
    <w:p w14:paraId="1BB5E080"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915.7</w:t>
      </w:r>
      <w:r>
        <w:rPr>
          <w:rFonts w:ascii="Arial" w:hAnsi="Arial" w:cs="Arial"/>
          <w:sz w:val="24"/>
          <w:szCs w:val="24"/>
          <w:lang w:val="az-Latn-AZ"/>
        </w:rPr>
        <w:t xml:space="preserve"> kodlu sətrində ailə kəndli təsərrüfatının məcburi dövlət sosial sığortasına cəlb olunan ailə üzvlərinin sayı və minimum aylıq əmək haqqına nisbətdə hesablanmış məcburi </w:t>
      </w:r>
      <w:r>
        <w:rPr>
          <w:rFonts w:ascii="Arial" w:hAnsi="Arial" w:cs="Arial"/>
          <w:sz w:val="24"/>
          <w:szCs w:val="24"/>
          <w:lang w:val="az-Latn-AZ"/>
        </w:rPr>
        <w:lastRenderedPageBreak/>
        <w:t>dövlət sosial sığorta haqları göstərilir. Bu sətir məcburi dövlət sosial sığorta məqsədləri üçün fəaliyyət növünün 0800 kodu ilə hesabat verən sığortaedənlər tərəfindən doldurulur.</w:t>
      </w:r>
    </w:p>
    <w:p w14:paraId="2B725D2D"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sətir ailə kəndli təsərrüfatları tərəfindən 2020-ci ilin 1-ci və 2-ci rübləri üzrə bəyannamə təqdim edilərkən doldurulmalıdır. “Sosial sığorta haqqında” Azərbaycan Respublikasının Qanununda edilmiş dəyişikliyə əsasən “Sadələşdirilmiş vergi üzrə sabit məbləğin və məcburi dövlət sosial sığorta haqqının ödənilməsi haqqında qəbz” fiziki şəxslər tərəfindən 2020-ci ilin 3-cü rübündən etibarən məcburi dövlət sosial sığorta haqqı üzrə bəyannamənin təqdim edilməsi nəzərdə tutulmamışdır.</w:t>
      </w:r>
    </w:p>
    <w:p w14:paraId="39378F17" w14:textId="32A7C1D0" w:rsidR="00B6074A" w:rsidRDefault="005E4A8D"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5</w:t>
      </w:r>
      <w:r w:rsidR="008B5776">
        <w:rPr>
          <w:rFonts w:ascii="Arial" w:hAnsi="Arial" w:cs="Arial"/>
          <w:sz w:val="24"/>
          <w:szCs w:val="24"/>
          <w:lang w:val="az-Latn-AZ"/>
        </w:rPr>
        <w:t xml:space="preserve"> nömrəli bölmənin </w:t>
      </w:r>
      <w:r w:rsidR="008B5776">
        <w:rPr>
          <w:rFonts w:ascii="Arial" w:hAnsi="Arial" w:cs="Arial"/>
          <w:b/>
          <w:sz w:val="24"/>
          <w:szCs w:val="24"/>
          <w:lang w:val="az-Latn-AZ"/>
        </w:rPr>
        <w:t>“İcbari tibbi sığorta haqları üzrə muzdlu işə aid olmayan fəaliyyətdən gəlir əldə edən sığortaolunanlar barədə məlumat”</w:t>
      </w:r>
      <w:r w:rsidR="008B5776">
        <w:rPr>
          <w:rFonts w:ascii="Arial" w:hAnsi="Arial" w:cs="Arial"/>
          <w:sz w:val="24"/>
          <w:szCs w:val="24"/>
          <w:lang w:val="az-Latn-AZ"/>
        </w:rPr>
        <w:t xml:space="preserve"> adlanan 2-ci hissəsində sığortaolunanların sayı, muzdlu işə aid olmayan fəaliyyətlər üzrə icbari tibbi sığorta haqqına cəlb edilən gəlirlər və hesablamalar barədə məlumatlar qeyd olunur. Bu hissəni icbari tibbi sığorta məqsədləri üçün fəaliyyət növünün </w:t>
      </w:r>
      <w:r w:rsidR="008B5776">
        <w:rPr>
          <w:rFonts w:ascii="Arial" w:eastAsia="Times New Roman" w:hAnsi="Arial" w:cs="Arial"/>
          <w:sz w:val="24"/>
          <w:szCs w:val="24"/>
          <w:lang w:val="az-Latn-AZ"/>
        </w:rPr>
        <w:t>2200, 2201, 2202, 2300</w:t>
      </w:r>
      <w:r w:rsidR="008B5776">
        <w:rPr>
          <w:rFonts w:ascii="Arial" w:hAnsi="Arial" w:cs="Arial"/>
          <w:sz w:val="24"/>
          <w:szCs w:val="24"/>
          <w:lang w:val="az-Latn-AZ"/>
        </w:rPr>
        <w:t xml:space="preserve"> kodları ilə hesabat verən sığortalılar tərəfindən doldurulur. </w:t>
      </w:r>
    </w:p>
    <w:p w14:paraId="237924B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Bu hissədə aşağıdakı məlumatlar qeyd olunur.</w:t>
      </w:r>
    </w:p>
    <w:p w14:paraId="7983807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w:t>
      </w:r>
      <w:r>
        <w:rPr>
          <w:rFonts w:ascii="Arial" w:hAnsi="Arial" w:cs="Arial"/>
          <w:sz w:val="24"/>
          <w:szCs w:val="24"/>
          <w:lang w:val="az-Latn-AZ"/>
        </w:rPr>
        <w:t xml:space="preserve"> kodlu sətrin göstəriciləri 916.1, 916.2 və 916.3 kodlu sətirlərin müvafiq göstəricilərinin cəminə bərabər olmalıdır. </w:t>
      </w:r>
    </w:p>
    <w:p w14:paraId="44E511B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w:t>
      </w:r>
      <w:r>
        <w:rPr>
          <w:rFonts w:ascii="Arial" w:hAnsi="Arial" w:cs="Arial"/>
          <w:sz w:val="24"/>
          <w:szCs w:val="24"/>
          <w:lang w:val="az-Latn-AZ"/>
        </w:rPr>
        <w:t xml:space="preserve"> kodlu sətrində vergi ödəyicisi kimi vergi uçotuna alınmış fiziki şəxslər üzrə hesablanmış icbari tibbi sığorta haqları göstərilir. Bu sətir icbari tibbi sığorta məqsədləri üçün fəaliyyət növünün </w:t>
      </w:r>
      <w:r>
        <w:rPr>
          <w:rFonts w:ascii="Arial" w:eastAsia="Times New Roman" w:hAnsi="Arial" w:cs="Arial"/>
          <w:sz w:val="24"/>
          <w:szCs w:val="24"/>
          <w:lang w:val="az-Latn-AZ"/>
        </w:rPr>
        <w:t xml:space="preserve">2200, 2201, 2202 </w:t>
      </w:r>
      <w:r>
        <w:rPr>
          <w:rFonts w:ascii="Arial" w:hAnsi="Arial" w:cs="Arial"/>
          <w:sz w:val="24"/>
          <w:szCs w:val="24"/>
          <w:lang w:val="az-Latn-AZ"/>
        </w:rPr>
        <w:t xml:space="preserve">kodları ilə hesabat verən sığortalılar tərəfindən doldurulur. </w:t>
      </w:r>
    </w:p>
    <w:p w14:paraId="22E5F00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916.1.1</w:t>
      </w:r>
      <w:r>
        <w:rPr>
          <w:rFonts w:ascii="Arial" w:hAnsi="Arial" w:cs="Arial"/>
          <w:sz w:val="24"/>
          <w:szCs w:val="24"/>
          <w:lang w:val="az-Latn-AZ"/>
        </w:rPr>
        <w:t xml:space="preserve"> kodlu sətrində fərdi sahibkarlara görə minimum aylıq əmək haqqına nisbətdə hesablanmış icbari tibbi sığorta haqları göstərilir.</w:t>
      </w:r>
    </w:p>
    <w:p w14:paraId="6A350B4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916.1.2</w:t>
      </w:r>
      <w:r>
        <w:rPr>
          <w:rFonts w:ascii="Arial" w:hAnsi="Arial" w:cs="Arial"/>
          <w:sz w:val="24"/>
          <w:szCs w:val="24"/>
          <w:lang w:val="az-Latn-AZ"/>
        </w:rPr>
        <w:t xml:space="preserve"> kodlu sətrində xüsusi notarius fəaliyyəti ilə məşğul olan fiziki şəxslərə görə minimum aylıq əmək haqqına nisbətdə hesablanmış icbari tibbi sığorta haqları göstərilir.</w:t>
      </w:r>
    </w:p>
    <w:p w14:paraId="0FFDEC5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916.1.3</w:t>
      </w:r>
      <w:r>
        <w:rPr>
          <w:rFonts w:ascii="Arial" w:hAnsi="Arial" w:cs="Arial"/>
          <w:sz w:val="24"/>
          <w:szCs w:val="24"/>
          <w:lang w:val="az-Latn-AZ"/>
        </w:rPr>
        <w:t xml:space="preserve"> kodlu sətrində </w:t>
      </w:r>
      <w:r>
        <w:rPr>
          <w:rFonts w:ascii="Arial" w:eastAsia="Times New Roman" w:hAnsi="Arial" w:cs="Arial"/>
          <w:sz w:val="24"/>
          <w:szCs w:val="24"/>
          <w:lang w:val="az-Latn-AZ"/>
        </w:rPr>
        <w:t>vəkillər kollegiyasının üzvlərinə, sərbəst auditorlara, sərbəst mühasiblərə, mediatorlara</w:t>
      </w:r>
      <w:r>
        <w:rPr>
          <w:rFonts w:ascii="Arial" w:hAnsi="Arial" w:cs="Arial"/>
          <w:sz w:val="24"/>
          <w:szCs w:val="24"/>
          <w:lang w:val="az-Latn-AZ"/>
        </w:rPr>
        <w:t xml:space="preserve"> görə minimum aylıq əmək haqqına nisbətdə hesablanmış icbari tibbi sığorta haqları göstərilir.</w:t>
      </w:r>
    </w:p>
    <w:p w14:paraId="1B5FDD9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916.2 </w:t>
      </w:r>
      <w:r>
        <w:rPr>
          <w:rFonts w:ascii="Arial" w:hAnsi="Arial" w:cs="Arial"/>
          <w:sz w:val="24"/>
          <w:szCs w:val="24"/>
          <w:lang w:val="az-Latn-AZ"/>
        </w:rPr>
        <w:t xml:space="preserve">kodlu sətrində mülki-hüquqi müqavilələrlə işləyənlərin sayı, icbari tibbi sığorta haqqına cəlb olunan gəlirləri, eləcə də əldə etdikləri gəlirlər üzrə hesablanmış icbari tibbi sığorta haqları göstərilir. Bu sətir icbari tibbi sığorta məqsədləri üçün fəaliyyət növünün 2300 kodu ilə hesabat verən sığortalılar tərəfindən doldurulur. </w:t>
      </w:r>
    </w:p>
    <w:p w14:paraId="47C558A7"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 Bölmənin </w:t>
      </w:r>
      <w:r>
        <w:rPr>
          <w:rFonts w:ascii="Arial" w:hAnsi="Arial" w:cs="Arial"/>
          <w:b/>
          <w:sz w:val="24"/>
          <w:szCs w:val="24"/>
          <w:lang w:val="az-Latn-AZ"/>
        </w:rPr>
        <w:t>“Rüb üzrə”</w:t>
      </w:r>
      <w:r>
        <w:rPr>
          <w:rFonts w:ascii="Arial" w:hAnsi="Arial" w:cs="Arial"/>
          <w:sz w:val="24"/>
          <w:szCs w:val="24"/>
          <w:lang w:val="az-Latn-AZ"/>
        </w:rPr>
        <w:t xml:space="preserve"> sütununda hər bir ay üzrə qeyd olunmuş sığortaolunanların orta sayı, eləcə də məbləğlərin cəmi göstərilir.</w:t>
      </w:r>
    </w:p>
    <w:p w14:paraId="78E6D43C"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4A68EC45"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b/>
          <w:sz w:val="24"/>
          <w:szCs w:val="24"/>
          <w:lang w:val="az-Latn-AZ"/>
        </w:rPr>
        <w:t>Bəyannamənin yekun hissəsində</w:t>
      </w:r>
      <w:r>
        <w:rPr>
          <w:rFonts w:ascii="Arial" w:hAnsi="Arial" w:cs="Arial"/>
          <w:sz w:val="24"/>
          <w:szCs w:val="24"/>
          <w:lang w:val="az-Latn-AZ"/>
        </w:rPr>
        <w:t xml:space="preserve"> vergi ödəyicisinin bu bəyan</w:t>
      </w:r>
      <w:r>
        <w:rPr>
          <w:rFonts w:ascii="Arial" w:hAnsi="Arial" w:cs="Arial"/>
          <w:sz w:val="24"/>
          <w:szCs w:val="24"/>
          <w:lang w:val="az-Latn-AZ"/>
        </w:rPr>
        <w:softHyphen/>
        <w:t>na</w:t>
      </w:r>
      <w:r>
        <w:rPr>
          <w:rFonts w:ascii="Arial" w:hAnsi="Arial" w:cs="Arial"/>
          <w:sz w:val="24"/>
          <w:szCs w:val="24"/>
          <w:lang w:val="az-Latn-AZ"/>
        </w:rPr>
        <w:softHyphen/>
        <w:t>mə</w:t>
      </w:r>
      <w:r>
        <w:rPr>
          <w:rFonts w:ascii="Arial" w:hAnsi="Arial" w:cs="Arial"/>
          <w:sz w:val="24"/>
          <w:szCs w:val="24"/>
          <w:lang w:val="az-Latn-AZ"/>
        </w:rPr>
        <w:softHyphen/>
        <w:t xml:space="preserve">nin tərtibatındakı məsuliyyətini müəyyən edən qeydlər edilir. Belə ki, </w:t>
      </w:r>
      <w:r>
        <w:rPr>
          <w:rFonts w:ascii="Arial" w:hAnsi="Arial" w:cs="Arial"/>
          <w:b/>
          <w:sz w:val="24"/>
          <w:szCs w:val="24"/>
          <w:lang w:val="az-Latn-AZ"/>
        </w:rPr>
        <w:t>“Biz (Mən) bu Bəyannamədə olan məlumatların düzgün göstərilməməsinə gö</w:t>
      </w:r>
      <w:r>
        <w:rPr>
          <w:rFonts w:ascii="Arial" w:hAnsi="Arial" w:cs="Arial"/>
          <w:b/>
          <w:sz w:val="24"/>
          <w:szCs w:val="24"/>
          <w:lang w:val="az-Latn-AZ"/>
        </w:rPr>
        <w:softHyphen/>
        <w:t>rə Azərbaycan Respublikasının qanunvericiliyinə uyğun olaraq mə</w:t>
      </w:r>
      <w:r>
        <w:rPr>
          <w:rFonts w:ascii="Arial" w:hAnsi="Arial" w:cs="Arial"/>
          <w:b/>
          <w:sz w:val="24"/>
          <w:szCs w:val="24"/>
          <w:lang w:val="az-Latn-AZ"/>
        </w:rPr>
        <w:softHyphen/>
        <w:t>su</w:t>
      </w:r>
      <w:r>
        <w:rPr>
          <w:rFonts w:ascii="Arial" w:hAnsi="Arial" w:cs="Arial"/>
          <w:b/>
          <w:sz w:val="24"/>
          <w:szCs w:val="24"/>
          <w:lang w:val="az-Latn-AZ"/>
        </w:rPr>
        <w:softHyphen/>
        <w:t xml:space="preserve">liyyət daşıyırıq (daşıyıram)” </w:t>
      </w:r>
      <w:r>
        <w:rPr>
          <w:rFonts w:ascii="Arial" w:hAnsi="Arial" w:cs="Arial"/>
          <w:sz w:val="24"/>
          <w:szCs w:val="24"/>
          <w:lang w:val="az-Latn-AZ"/>
        </w:rPr>
        <w:t xml:space="preserve">xəbərdarlıq </w:t>
      </w:r>
      <w:r>
        <w:rPr>
          <w:rFonts w:ascii="Arial" w:hAnsi="Arial" w:cs="Arial"/>
          <w:sz w:val="24"/>
          <w:szCs w:val="24"/>
          <w:lang w:val="az-Latn-AZ"/>
        </w:rPr>
        <w:lastRenderedPageBreak/>
        <w:t>haşiyəsindən aşağıda bəyan</w:t>
      </w:r>
      <w:r>
        <w:rPr>
          <w:rFonts w:ascii="Arial" w:hAnsi="Arial" w:cs="Arial"/>
          <w:sz w:val="24"/>
          <w:szCs w:val="24"/>
          <w:lang w:val="az-Latn-AZ"/>
        </w:rPr>
        <w:softHyphen/>
        <w:t>na</w:t>
      </w:r>
      <w:r>
        <w:rPr>
          <w:rFonts w:ascii="Arial" w:hAnsi="Arial" w:cs="Arial"/>
          <w:sz w:val="24"/>
          <w:szCs w:val="24"/>
          <w:lang w:val="az-Latn-AZ"/>
        </w:rPr>
        <w:softHyphen/>
        <w:t>mənin tərtibatındakı məsuliyyətin bilavasitə vergi ödəyicisi tərəfindən və ya onun adından təsdiqlənməsi üçün 3 imza çərçivəsi, möhürünün vurulma ye</w:t>
      </w:r>
      <w:r>
        <w:rPr>
          <w:rFonts w:ascii="Arial" w:hAnsi="Arial" w:cs="Arial"/>
          <w:sz w:val="24"/>
          <w:szCs w:val="24"/>
          <w:lang w:val="az-Latn-AZ"/>
        </w:rPr>
        <w:softHyphen/>
        <w:t>ri və tərtib edilmə tarixi üçün yer, eyni məsuliyyətdə iştirakın vergi auditoru tə</w:t>
      </w:r>
      <w:r>
        <w:rPr>
          <w:rFonts w:ascii="Arial" w:hAnsi="Arial" w:cs="Arial"/>
          <w:sz w:val="24"/>
          <w:szCs w:val="24"/>
          <w:lang w:val="az-Latn-AZ"/>
        </w:rPr>
        <w:softHyphen/>
        <w:t>rəfindən təsdiqlənməsi üçün daha 1 imza çərçivəsi, bu auditorun VÖEN-nin göstərilmə və möhürünün vurulma yerləri vardır. Bundan əlavə, vergi or</w:t>
      </w:r>
      <w:r>
        <w:rPr>
          <w:rFonts w:ascii="Arial" w:hAnsi="Arial" w:cs="Arial"/>
          <w:sz w:val="24"/>
          <w:szCs w:val="24"/>
          <w:lang w:val="az-Latn-AZ"/>
        </w:rPr>
        <w:softHyphen/>
        <w:t>qanı tərəfindən bu bəyannamənin qəbulunun təsdiqlənməsi üçün 1 imza çər</w:t>
      </w:r>
      <w:r>
        <w:rPr>
          <w:rFonts w:ascii="Arial" w:hAnsi="Arial" w:cs="Arial"/>
          <w:sz w:val="24"/>
          <w:szCs w:val="24"/>
          <w:lang w:val="az-Latn-AZ"/>
        </w:rPr>
        <w:softHyphen/>
        <w:t xml:space="preserve">çivəsi, qəbuletmə ştampı, xüsusi otağın qəbuletmə ştampı və poçt ştempelinin vurulması tarixi üçün yerlər vardır. </w:t>
      </w:r>
    </w:p>
    <w:p w14:paraId="5B000A73" w14:textId="77777777" w:rsidR="00B6074A" w:rsidRDefault="008B5776" w:rsidP="00401F10">
      <w:pPr>
        <w:spacing w:line="360" w:lineRule="auto"/>
        <w:jc w:val="both"/>
        <w:rPr>
          <w:rFonts w:ascii="Arial" w:hAnsi="Arial" w:cs="Arial"/>
          <w:sz w:val="24"/>
          <w:szCs w:val="24"/>
          <w:lang w:val="az-Latn-AZ"/>
        </w:rPr>
      </w:pPr>
      <w:r>
        <w:rPr>
          <w:noProof/>
        </w:rPr>
        <w:drawing>
          <wp:inline distT="0" distB="0" distL="0" distR="0" wp14:anchorId="0F4B1BDF" wp14:editId="4F7905B0">
            <wp:extent cx="6417945" cy="1475105"/>
            <wp:effectExtent l="0" t="0" r="0" b="0"/>
            <wp:docPr id="15"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2"/>
                    <pic:cNvPicPr>
                      <a:picLocks noChangeAspect="1" noChangeArrowheads="1"/>
                    </pic:cNvPicPr>
                  </pic:nvPicPr>
                  <pic:blipFill>
                    <a:blip r:embed="rId15"/>
                    <a:srcRect r="17736"/>
                    <a:stretch>
                      <a:fillRect/>
                    </a:stretch>
                  </pic:blipFill>
                  <pic:spPr bwMode="auto">
                    <a:xfrm>
                      <a:off x="0" y="0"/>
                      <a:ext cx="6417945" cy="1475105"/>
                    </a:xfrm>
                    <a:prstGeom prst="rect">
                      <a:avLst/>
                    </a:prstGeom>
                  </pic:spPr>
                </pic:pic>
              </a:graphicData>
            </a:graphic>
          </wp:inline>
        </w:drawing>
      </w:r>
    </w:p>
    <w:p w14:paraId="2B9DD4B1" w14:textId="77777777" w:rsidR="00B6074A" w:rsidRDefault="00B6074A" w:rsidP="00401F10">
      <w:pPr>
        <w:spacing w:line="360" w:lineRule="auto"/>
        <w:ind w:firstLine="540"/>
        <w:jc w:val="both"/>
        <w:rPr>
          <w:rFonts w:ascii="Arial" w:hAnsi="Arial" w:cs="Arial"/>
          <w:sz w:val="24"/>
          <w:szCs w:val="24"/>
          <w:lang w:val="az-Latn-AZ"/>
        </w:rPr>
      </w:pPr>
    </w:p>
    <w:p w14:paraId="60F547E4"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Bəyannamənin müvafiq xəbərdarlıq haşiyəsindən aşağıda yerləşən ilk imza çərçivəsində </w:t>
      </w:r>
      <w:r>
        <w:rPr>
          <w:rFonts w:ascii="Arial" w:hAnsi="Arial" w:cs="Arial"/>
          <w:b/>
          <w:sz w:val="24"/>
          <w:szCs w:val="24"/>
          <w:lang w:val="az-Latn-AZ"/>
        </w:rPr>
        <w:t xml:space="preserve">hüquqi şəxsin rəhbərinin və ya vergi ödəyicisi olan fiziki şəxsin </w:t>
      </w:r>
      <w:r>
        <w:rPr>
          <w:rFonts w:ascii="Arial" w:hAnsi="Arial" w:cs="Arial"/>
          <w:sz w:val="24"/>
          <w:szCs w:val="24"/>
          <w:lang w:val="az-Latn-AZ"/>
        </w:rPr>
        <w:t>çər</w:t>
      </w:r>
      <w:r>
        <w:rPr>
          <w:rFonts w:ascii="Arial" w:hAnsi="Arial" w:cs="Arial"/>
          <w:sz w:val="24"/>
          <w:szCs w:val="24"/>
          <w:lang w:val="az-Latn-AZ"/>
        </w:rPr>
        <w:softHyphen/>
        <w:t>çi</w:t>
      </w:r>
      <w:r>
        <w:rPr>
          <w:rFonts w:ascii="Arial" w:hAnsi="Arial" w:cs="Arial"/>
          <w:sz w:val="24"/>
          <w:szCs w:val="24"/>
          <w:lang w:val="az-Latn-AZ"/>
        </w:rPr>
        <w:softHyphen/>
        <w:t>və</w:t>
      </w:r>
      <w:r>
        <w:rPr>
          <w:rFonts w:ascii="Arial" w:hAnsi="Arial" w:cs="Arial"/>
          <w:sz w:val="24"/>
          <w:szCs w:val="24"/>
          <w:lang w:val="az-Latn-AZ"/>
        </w:rPr>
        <w:softHyphen/>
        <w:t xml:space="preserve">dən kənara çıxmamaq şərti ilə </w:t>
      </w:r>
      <w:r>
        <w:rPr>
          <w:rFonts w:ascii="Arial" w:hAnsi="Arial" w:cs="Arial"/>
          <w:b/>
          <w:sz w:val="24"/>
          <w:szCs w:val="24"/>
          <w:lang w:val="az-Latn-AZ"/>
        </w:rPr>
        <w:t>adı, atasının adı və soyadı</w:t>
      </w:r>
      <w:r>
        <w:rPr>
          <w:rFonts w:ascii="Arial" w:hAnsi="Arial" w:cs="Arial"/>
          <w:sz w:val="24"/>
          <w:szCs w:val="24"/>
          <w:lang w:val="az-Latn-AZ"/>
        </w:rPr>
        <w:t xml:space="preserve"> qeyd olu</w:t>
      </w:r>
      <w:r>
        <w:rPr>
          <w:rFonts w:ascii="Arial" w:hAnsi="Arial" w:cs="Arial"/>
          <w:sz w:val="24"/>
          <w:szCs w:val="24"/>
          <w:lang w:val="az-Latn-AZ"/>
        </w:rPr>
        <w:softHyphen/>
        <w:t>nur və im</w:t>
      </w:r>
      <w:r>
        <w:rPr>
          <w:rFonts w:ascii="Arial" w:hAnsi="Arial" w:cs="Arial"/>
          <w:sz w:val="24"/>
          <w:szCs w:val="24"/>
          <w:lang w:val="az-Latn-AZ"/>
        </w:rPr>
        <w:softHyphen/>
        <w:t>zası qoyulur.</w:t>
      </w:r>
    </w:p>
    <w:p w14:paraId="3CD3DB82" w14:textId="77777777" w:rsidR="00B6074A" w:rsidRDefault="008B5776" w:rsidP="00401F10">
      <w:pPr>
        <w:spacing w:line="360" w:lineRule="auto"/>
        <w:ind w:firstLine="540"/>
        <w:jc w:val="both"/>
        <w:rPr>
          <w:rFonts w:ascii="Arial" w:hAnsi="Arial" w:cs="Arial"/>
          <w:b/>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Bəyannamə “A” Müəssisəsinin rəhbəri Xankişiyev Mahmud Hüseyn oğlu tərəfindən imzalanır.</w:t>
      </w:r>
      <w:r>
        <w:rPr>
          <w:rFonts w:ascii="Arial" w:hAnsi="Arial" w:cs="Arial"/>
          <w:b/>
          <w:sz w:val="24"/>
          <w:szCs w:val="24"/>
          <w:lang w:val="az-Latn-AZ"/>
        </w:rPr>
        <w:t xml:space="preserve"> </w:t>
      </w:r>
    </w:p>
    <w:p w14:paraId="2698D05C"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Bu bəyannamədə aşağıdakı kimi qeyd olunur:</w:t>
      </w:r>
    </w:p>
    <w:p w14:paraId="4F7E33DC" w14:textId="44D6BB06" w:rsidR="00B6074A" w:rsidRDefault="008B5776" w:rsidP="00401F10">
      <w:pPr>
        <w:spacing w:line="360" w:lineRule="auto"/>
        <w:ind w:firstLine="540"/>
        <w:rPr>
          <w:rFonts w:ascii="Arial" w:hAnsi="Arial" w:cs="Arial"/>
          <w:sz w:val="24"/>
          <w:szCs w:val="24"/>
          <w:lang w:val="az-Latn-AZ"/>
        </w:rPr>
      </w:pPr>
      <w:r>
        <w:rPr>
          <w:rFonts w:ascii="Arial" w:hAnsi="Arial" w:cs="Arial"/>
          <w:sz w:val="24"/>
          <w:szCs w:val="24"/>
          <w:lang w:val="az-Latn-AZ" w:eastAsia="ru-RU"/>
        </w:rPr>
        <w:t xml:space="preserve">        </w:t>
      </w:r>
      <w:r>
        <w:rPr>
          <w:noProof/>
        </w:rPr>
        <w:drawing>
          <wp:inline distT="0" distB="0" distL="0" distR="0" wp14:anchorId="70DC1C4F" wp14:editId="4736E7B4">
            <wp:extent cx="4831080" cy="1000760"/>
            <wp:effectExtent l="0" t="0" r="0" b="0"/>
            <wp:docPr id="16"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
                    <pic:cNvPicPr>
                      <a:picLocks noChangeAspect="1" noChangeArrowheads="1"/>
                    </pic:cNvPicPr>
                  </pic:nvPicPr>
                  <pic:blipFill>
                    <a:blip r:embed="rId16"/>
                    <a:srcRect l="12566" t="42225" r="5777" b="19584"/>
                    <a:stretch>
                      <a:fillRect/>
                    </a:stretch>
                  </pic:blipFill>
                  <pic:spPr bwMode="auto">
                    <a:xfrm>
                      <a:off x="0" y="0"/>
                      <a:ext cx="4831080" cy="1000760"/>
                    </a:xfrm>
                    <a:prstGeom prst="rect">
                      <a:avLst/>
                    </a:prstGeom>
                  </pic:spPr>
                </pic:pic>
              </a:graphicData>
            </a:graphic>
          </wp:inline>
        </w:drawing>
      </w:r>
    </w:p>
    <w:p w14:paraId="379861FA" w14:textId="77777777" w:rsidR="00B6074A" w:rsidRDefault="00B6074A" w:rsidP="00401F10">
      <w:pPr>
        <w:spacing w:line="360" w:lineRule="auto"/>
        <w:ind w:firstLine="540"/>
        <w:jc w:val="both"/>
        <w:rPr>
          <w:rFonts w:ascii="Arial" w:hAnsi="Arial" w:cs="Arial"/>
          <w:sz w:val="24"/>
          <w:szCs w:val="24"/>
          <w:lang w:val="az-Latn-AZ"/>
        </w:rPr>
      </w:pPr>
    </w:p>
    <w:p w14:paraId="6BF3929A"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Növbəti 2-ci imza çərçivəsində </w:t>
      </w:r>
      <w:r>
        <w:rPr>
          <w:rFonts w:ascii="Arial" w:hAnsi="Arial" w:cs="Arial"/>
          <w:b/>
          <w:sz w:val="24"/>
          <w:szCs w:val="24"/>
          <w:lang w:val="az-Latn-AZ"/>
        </w:rPr>
        <w:t>vergi ödəyicisinin baş mühasibinin</w:t>
      </w:r>
      <w:r>
        <w:rPr>
          <w:rFonts w:ascii="Arial" w:hAnsi="Arial" w:cs="Arial"/>
          <w:sz w:val="24"/>
          <w:szCs w:val="24"/>
          <w:lang w:val="az-Latn-AZ"/>
        </w:rPr>
        <w:t xml:space="preserve"> çərçivədən kənara çıxmamaq şərti ilə adı, atasının adı və soyadı qeyd olunur və imzası qoyulur. </w:t>
      </w:r>
    </w:p>
    <w:p w14:paraId="7A4C1587" w14:textId="77777777" w:rsidR="00B6074A" w:rsidRDefault="008B5776" w:rsidP="00401F10">
      <w:pPr>
        <w:spacing w:line="360" w:lineRule="auto"/>
        <w:ind w:firstLine="540"/>
        <w:jc w:val="both"/>
        <w:rPr>
          <w:rFonts w:ascii="Arial" w:hAnsi="Arial" w:cs="Arial"/>
          <w:b/>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Bəyannamə “A” Müəssisəsinin baş mühasibi Atabəyov Vüqar Maqsud oğlu tərəfindən imzalanır.</w:t>
      </w:r>
      <w:r>
        <w:rPr>
          <w:rFonts w:ascii="Arial" w:hAnsi="Arial" w:cs="Arial"/>
          <w:sz w:val="24"/>
          <w:szCs w:val="24"/>
          <w:lang w:val="az-Latn-AZ"/>
        </w:rPr>
        <w:t xml:space="preserve"> </w:t>
      </w:r>
    </w:p>
    <w:p w14:paraId="53E2D859" w14:textId="77777777" w:rsidR="00B6074A" w:rsidRDefault="008B5776" w:rsidP="00401F10">
      <w:pPr>
        <w:spacing w:line="360" w:lineRule="auto"/>
        <w:ind w:firstLine="540"/>
        <w:jc w:val="both"/>
        <w:rPr>
          <w:rFonts w:ascii="Arial" w:hAnsi="Arial" w:cs="Arial"/>
          <w:i/>
          <w:sz w:val="24"/>
          <w:szCs w:val="24"/>
          <w:lang w:val="az-Latn-AZ"/>
        </w:rPr>
      </w:pPr>
      <w:r>
        <w:rPr>
          <w:rFonts w:ascii="Arial" w:hAnsi="Arial" w:cs="Arial"/>
          <w:sz w:val="24"/>
          <w:szCs w:val="24"/>
          <w:lang w:val="az-Latn-AZ"/>
        </w:rPr>
        <w:t>Bu bəyannamədə aşağıdakı kimi qeyd olunur:</w:t>
      </w:r>
    </w:p>
    <w:p w14:paraId="4092B55C" w14:textId="77777777" w:rsidR="00B6074A" w:rsidRDefault="008B5776" w:rsidP="00401F10">
      <w:pPr>
        <w:spacing w:line="360" w:lineRule="auto"/>
        <w:ind w:firstLine="1260"/>
        <w:jc w:val="both"/>
        <w:rPr>
          <w:rFonts w:ascii="Arial" w:hAnsi="Arial" w:cs="Arial"/>
          <w:sz w:val="24"/>
          <w:szCs w:val="24"/>
          <w:lang w:val="az-Latn-AZ"/>
        </w:rPr>
      </w:pPr>
      <w:r>
        <w:rPr>
          <w:noProof/>
        </w:rPr>
        <w:drawing>
          <wp:inline distT="0" distB="0" distL="0" distR="0" wp14:anchorId="2063B88A" wp14:editId="2CAB38F0">
            <wp:extent cx="4839335" cy="948690"/>
            <wp:effectExtent l="0" t="0" r="0" b="0"/>
            <wp:docPr id="17" name="Рисунок 16"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6" descr="Imza 2"/>
                    <pic:cNvPicPr>
                      <a:picLocks noChangeAspect="1" noChangeArrowheads="1"/>
                    </pic:cNvPicPr>
                  </pic:nvPicPr>
                  <pic:blipFill>
                    <a:blip r:embed="rId17"/>
                    <a:stretch>
                      <a:fillRect/>
                    </a:stretch>
                  </pic:blipFill>
                  <pic:spPr bwMode="auto">
                    <a:xfrm>
                      <a:off x="0" y="0"/>
                      <a:ext cx="4839335" cy="948690"/>
                    </a:xfrm>
                    <a:prstGeom prst="rect">
                      <a:avLst/>
                    </a:prstGeom>
                  </pic:spPr>
                </pic:pic>
              </a:graphicData>
            </a:graphic>
          </wp:inline>
        </w:drawing>
      </w:r>
    </w:p>
    <w:p w14:paraId="57445AE5" w14:textId="77777777" w:rsidR="00B6074A" w:rsidRDefault="00B6074A" w:rsidP="00401F10">
      <w:pPr>
        <w:spacing w:line="360" w:lineRule="auto"/>
        <w:ind w:firstLine="540"/>
        <w:jc w:val="both"/>
        <w:rPr>
          <w:rFonts w:ascii="Arial" w:hAnsi="Arial" w:cs="Arial"/>
          <w:sz w:val="24"/>
          <w:szCs w:val="24"/>
          <w:lang w:val="az-Latn-AZ"/>
        </w:rPr>
      </w:pPr>
    </w:p>
    <w:p w14:paraId="745FE02D"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Haşiyənin aşağısında solda yerləşən ilk imza çərçivəsində isə bu </w:t>
      </w:r>
      <w:r>
        <w:rPr>
          <w:rFonts w:ascii="Arial" w:hAnsi="Arial" w:cs="Arial"/>
          <w:b/>
          <w:sz w:val="24"/>
          <w:szCs w:val="24"/>
          <w:lang w:val="az-Latn-AZ"/>
        </w:rPr>
        <w:t>bəyannaməni vergi ödəyicisi tərəfindən tərtib edən məsul şəxsin</w:t>
      </w:r>
      <w:r>
        <w:rPr>
          <w:rFonts w:ascii="Arial" w:hAnsi="Arial" w:cs="Arial"/>
          <w:sz w:val="24"/>
          <w:szCs w:val="24"/>
          <w:lang w:val="az-Latn-AZ"/>
        </w:rPr>
        <w:t xml:space="preserve"> çərçivədən kənara çıxmamaq şərti ilə adı, atasının adı və soyadı qeyd olunur və imzası qoyulur. </w:t>
      </w:r>
    </w:p>
    <w:p w14:paraId="1D280826" w14:textId="77777777" w:rsidR="00B6074A" w:rsidRDefault="008B5776" w:rsidP="00401F10">
      <w:pPr>
        <w:spacing w:line="360" w:lineRule="auto"/>
        <w:ind w:firstLine="540"/>
        <w:jc w:val="both"/>
        <w:rPr>
          <w:rFonts w:ascii="Arial" w:hAnsi="Arial" w:cs="Arial"/>
          <w:b/>
          <w:sz w:val="24"/>
          <w:szCs w:val="24"/>
          <w:lang w:val="az-Latn-AZ"/>
        </w:rPr>
      </w:pPr>
      <w:r>
        <w:rPr>
          <w:rFonts w:ascii="Arial" w:hAnsi="Arial" w:cs="Arial"/>
          <w:b/>
          <w:sz w:val="24"/>
          <w:szCs w:val="24"/>
          <w:lang w:val="az-Latn-AZ"/>
        </w:rPr>
        <w:lastRenderedPageBreak/>
        <w:t xml:space="preserve">Misal: </w:t>
      </w:r>
      <w:r>
        <w:rPr>
          <w:rFonts w:ascii="Arial" w:hAnsi="Arial" w:cs="Arial"/>
          <w:i/>
          <w:sz w:val="24"/>
          <w:szCs w:val="24"/>
          <w:lang w:val="az-Latn-AZ"/>
        </w:rPr>
        <w:t>Bəyannamə “A” Müəssisəsində bəyannaməni tərtib edən məsul şəxs Əliyev Cavid Məmməd oğlu tərəfindən imzalanır.</w:t>
      </w:r>
      <w:r>
        <w:rPr>
          <w:rFonts w:ascii="Arial" w:hAnsi="Arial" w:cs="Arial"/>
          <w:b/>
          <w:sz w:val="24"/>
          <w:szCs w:val="24"/>
          <w:lang w:val="az-Latn-AZ"/>
        </w:rPr>
        <w:t xml:space="preserve"> </w:t>
      </w:r>
    </w:p>
    <w:p w14:paraId="23CD5F91" w14:textId="77777777" w:rsidR="00B6074A" w:rsidRDefault="008B5776" w:rsidP="00401F10">
      <w:pPr>
        <w:spacing w:line="360" w:lineRule="auto"/>
        <w:ind w:firstLine="540"/>
        <w:jc w:val="both"/>
        <w:rPr>
          <w:rFonts w:ascii="Arial" w:hAnsi="Arial" w:cs="Arial"/>
          <w:i/>
          <w:sz w:val="24"/>
          <w:szCs w:val="24"/>
          <w:lang w:val="az-Latn-AZ"/>
        </w:rPr>
      </w:pPr>
      <w:r>
        <w:rPr>
          <w:rFonts w:ascii="Arial" w:hAnsi="Arial" w:cs="Arial"/>
          <w:sz w:val="24"/>
          <w:szCs w:val="24"/>
          <w:lang w:val="az-Latn-AZ"/>
        </w:rPr>
        <w:t>Bu bəyannamədə aşağıdakı kimi qeyd olunur:</w:t>
      </w:r>
    </w:p>
    <w:p w14:paraId="18D7F546" w14:textId="77777777" w:rsidR="00B6074A" w:rsidRDefault="008B5776" w:rsidP="00401F10">
      <w:pPr>
        <w:spacing w:line="360" w:lineRule="auto"/>
        <w:ind w:firstLine="1260"/>
        <w:jc w:val="both"/>
        <w:rPr>
          <w:rFonts w:ascii="Arial" w:hAnsi="Arial" w:cs="Arial"/>
          <w:sz w:val="24"/>
          <w:szCs w:val="24"/>
          <w:lang w:val="az-Latn-AZ"/>
        </w:rPr>
      </w:pPr>
      <w:r>
        <w:rPr>
          <w:noProof/>
        </w:rPr>
        <w:drawing>
          <wp:inline distT="0" distB="0" distL="0" distR="0" wp14:anchorId="3FB40882" wp14:editId="78B73B57">
            <wp:extent cx="4977130" cy="758825"/>
            <wp:effectExtent l="0" t="0" r="0" b="0"/>
            <wp:docPr id="18" name="Рисунок 17"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descr="Imza 3"/>
                    <pic:cNvPicPr>
                      <a:picLocks noChangeAspect="1" noChangeArrowheads="1"/>
                    </pic:cNvPicPr>
                  </pic:nvPicPr>
                  <pic:blipFill>
                    <a:blip r:embed="rId18"/>
                    <a:srcRect t="29715"/>
                    <a:stretch>
                      <a:fillRect/>
                    </a:stretch>
                  </pic:blipFill>
                  <pic:spPr bwMode="auto">
                    <a:xfrm>
                      <a:off x="0" y="0"/>
                      <a:ext cx="4977130" cy="758825"/>
                    </a:xfrm>
                    <a:prstGeom prst="rect">
                      <a:avLst/>
                    </a:prstGeom>
                  </pic:spPr>
                </pic:pic>
              </a:graphicData>
            </a:graphic>
          </wp:inline>
        </w:drawing>
      </w:r>
    </w:p>
    <w:p w14:paraId="2FE94FBA"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bəyannamənin tərtib edilməsi tarixi </w:t>
      </w:r>
      <w:r>
        <w:rPr>
          <w:rFonts w:ascii="Arial" w:hAnsi="Arial" w:cs="Arial"/>
          <w:i/>
          <w:sz w:val="24"/>
          <w:szCs w:val="24"/>
          <w:lang w:val="az-Latn-AZ"/>
        </w:rPr>
        <w:t xml:space="preserve">(bəyannamənin tərtibatının hüquqi şəxsin rəhbəri və ya fərdi sahibkar tərəfindən təsdiqlənməsi tarixi) </w:t>
      </w:r>
      <w:r>
        <w:rPr>
          <w:rFonts w:ascii="Arial" w:hAnsi="Arial" w:cs="Arial"/>
          <w:sz w:val="24"/>
          <w:szCs w:val="24"/>
          <w:lang w:val="az-Latn-AZ"/>
        </w:rPr>
        <w:t xml:space="preserve">qeyd olunur. </w:t>
      </w:r>
    </w:p>
    <w:p w14:paraId="24A46F7C"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Bəyannamənin tərtibatında </w:t>
      </w:r>
      <w:r>
        <w:rPr>
          <w:rFonts w:ascii="Arial" w:hAnsi="Arial" w:cs="Arial"/>
          <w:b/>
          <w:sz w:val="24"/>
          <w:szCs w:val="24"/>
          <w:lang w:val="az-Latn-AZ"/>
        </w:rPr>
        <w:t>müstəqil auditor</w:t>
      </w:r>
      <w:r>
        <w:rPr>
          <w:rFonts w:ascii="Arial" w:hAnsi="Arial" w:cs="Arial"/>
          <w:sz w:val="24"/>
          <w:szCs w:val="24"/>
          <w:lang w:val="az-Latn-AZ"/>
        </w:rPr>
        <w:t xml:space="preserve"> iştirak etmişdirsə, bə</w:t>
      </w:r>
      <w:r>
        <w:rPr>
          <w:rFonts w:ascii="Arial" w:hAnsi="Arial" w:cs="Arial"/>
          <w:sz w:val="24"/>
          <w:szCs w:val="24"/>
          <w:lang w:val="az-Latn-AZ"/>
        </w:rPr>
        <w:softHyphen/>
        <w:t>yan</w:t>
      </w:r>
      <w:r>
        <w:rPr>
          <w:rFonts w:ascii="Arial" w:hAnsi="Arial" w:cs="Arial"/>
          <w:sz w:val="24"/>
          <w:szCs w:val="24"/>
          <w:lang w:val="az-Latn-AZ"/>
        </w:rPr>
        <w:softHyphen/>
        <w:t>na</w:t>
      </w:r>
      <w:r>
        <w:rPr>
          <w:rFonts w:ascii="Arial" w:hAnsi="Arial" w:cs="Arial"/>
          <w:sz w:val="24"/>
          <w:szCs w:val="24"/>
          <w:lang w:val="az-Latn-AZ"/>
        </w:rPr>
        <w:softHyphen/>
        <w:t>mədə müvafiq haşiyədən aşağıda sağda yerləşən 2-ci imza çərçivəsində bu auditorun çərçivədən kənara çıxmamaq şərti ilə adı, atasının adı və so</w:t>
      </w:r>
      <w:r>
        <w:rPr>
          <w:rFonts w:ascii="Arial" w:hAnsi="Arial" w:cs="Arial"/>
          <w:sz w:val="24"/>
          <w:szCs w:val="24"/>
          <w:lang w:val="az-Latn-AZ"/>
        </w:rPr>
        <w:softHyphen/>
        <w:t>ya</w:t>
      </w:r>
      <w:r>
        <w:rPr>
          <w:rFonts w:ascii="Arial" w:hAnsi="Arial" w:cs="Arial"/>
          <w:sz w:val="24"/>
          <w:szCs w:val="24"/>
          <w:lang w:val="az-Latn-AZ"/>
        </w:rPr>
        <w:softHyphen/>
        <w:t xml:space="preserve">dı qeyd olunur və imzası qoyulur. Çərçivədən sağdakı 10-xanalıq çərçivədə bu auditorun VÖEN-i göstərilir və möhür yerində isə möhürü vurulur. </w:t>
      </w:r>
    </w:p>
    <w:p w14:paraId="5355A483" w14:textId="77777777" w:rsidR="00B6074A" w:rsidRDefault="008B5776" w:rsidP="00401F10">
      <w:pPr>
        <w:pStyle w:val="a8"/>
        <w:spacing w:line="360" w:lineRule="auto"/>
        <w:ind w:right="-2" w:firstLine="708"/>
        <w:jc w:val="both"/>
        <w:rPr>
          <w:rFonts w:ascii="Arial" w:hAnsi="Arial" w:cs="Arial"/>
          <w:sz w:val="24"/>
          <w:szCs w:val="24"/>
          <w:lang w:val="az-Latn-AZ"/>
        </w:rPr>
      </w:pPr>
      <w:r>
        <w:rPr>
          <w:rFonts w:ascii="Arial" w:hAnsi="Arial" w:cs="Arial"/>
          <w:sz w:val="24"/>
          <w:szCs w:val="24"/>
          <w:lang w:val="az-Latn-AZ"/>
        </w:rPr>
        <w:t>Bəyannamə rəhbər şəxs tərəfindən imzalandıqdan və möhürlə təsdiqləndikdən sonra möhürün aşağı hissəsində olan “</w:t>
      </w:r>
      <w:r>
        <w:rPr>
          <w:rFonts w:ascii="Arial" w:hAnsi="Arial" w:cs="Arial"/>
          <w:b/>
          <w:iCs/>
          <w:sz w:val="24"/>
          <w:szCs w:val="24"/>
          <w:lang w:val="az-Latn-AZ"/>
        </w:rPr>
        <w:t>bəyannamənin tərtib edilmə tarixi</w:t>
      </w:r>
      <w:r>
        <w:rPr>
          <w:rFonts w:ascii="Arial" w:hAnsi="Arial" w:cs="Arial"/>
          <w:sz w:val="24"/>
          <w:szCs w:val="24"/>
          <w:lang w:val="az-Latn-AZ"/>
        </w:rPr>
        <w:t>”nə dair xanalarda tərtib edilmə tarixi qeyd olunmalıdır.</w:t>
      </w:r>
    </w:p>
    <w:p w14:paraId="179525D6" w14:textId="77777777" w:rsidR="00B6074A" w:rsidRDefault="008B5776" w:rsidP="00401F10">
      <w:pPr>
        <w:pStyle w:val="a8"/>
        <w:spacing w:line="360" w:lineRule="auto"/>
        <w:ind w:right="-2" w:firstLine="708"/>
        <w:jc w:val="both"/>
        <w:rPr>
          <w:rFonts w:ascii="Arial" w:hAnsi="Arial" w:cs="Arial"/>
          <w:sz w:val="24"/>
          <w:szCs w:val="24"/>
          <w:lang w:val="az-Latn-AZ"/>
        </w:rPr>
      </w:pPr>
      <w:r>
        <w:rPr>
          <w:rFonts w:ascii="Arial" w:hAnsi="Arial" w:cs="Arial"/>
          <w:b/>
          <w:sz w:val="24"/>
          <w:szCs w:val="24"/>
          <w:lang w:val="az-Latn-AZ"/>
        </w:rPr>
        <w:t>Misal:</w:t>
      </w:r>
      <w:r>
        <w:rPr>
          <w:rFonts w:ascii="Arial" w:hAnsi="Arial" w:cs="Arial"/>
          <w:sz w:val="24"/>
          <w:szCs w:val="24"/>
          <w:lang w:val="az-Latn-AZ"/>
        </w:rPr>
        <w:t xml:space="preserve"> 2021-ci il 1-ci rübü üçün bəyannamə tərtib edən şəxs tərəfindən 17.04.2021-ci il tarixdə imzalanmış və möhürlə təsdiq edilmişdir. Bu halda, “</w:t>
      </w:r>
      <w:r>
        <w:rPr>
          <w:rFonts w:ascii="Arial" w:hAnsi="Arial" w:cs="Arial"/>
          <w:b/>
          <w:iCs/>
          <w:sz w:val="24"/>
          <w:szCs w:val="24"/>
          <w:lang w:val="az-Latn-AZ"/>
        </w:rPr>
        <w:t>Bəyannamənin tərtib edilmə tarixi</w:t>
      </w:r>
      <w:r>
        <w:rPr>
          <w:rFonts w:ascii="Arial" w:hAnsi="Arial" w:cs="Arial"/>
          <w:sz w:val="24"/>
          <w:szCs w:val="24"/>
          <w:lang w:val="az-Latn-AZ"/>
        </w:rPr>
        <w:t>”nə dair xanalar aşağıdakı kimi yazılır:</w:t>
      </w:r>
    </w:p>
    <w:p w14:paraId="5B918D8C" w14:textId="77777777" w:rsidR="00B6074A" w:rsidRDefault="008B5776" w:rsidP="00401F10">
      <w:pPr>
        <w:pStyle w:val="a8"/>
        <w:spacing w:line="360" w:lineRule="auto"/>
        <w:ind w:left="2160" w:right="-2"/>
        <w:jc w:val="both"/>
        <w:rPr>
          <w:rFonts w:ascii="Arial" w:hAnsi="Arial" w:cs="Arial"/>
          <w:sz w:val="24"/>
          <w:szCs w:val="24"/>
          <w:lang w:val="az-Latn-AZ"/>
        </w:rPr>
      </w:pPr>
      <w:r>
        <w:rPr>
          <w:noProof/>
        </w:rPr>
        <w:drawing>
          <wp:inline distT="0" distB="0" distL="0" distR="0" wp14:anchorId="286C69D3" wp14:editId="622488CF">
            <wp:extent cx="3424555" cy="871220"/>
            <wp:effectExtent l="0" t="0" r="0" b="0"/>
            <wp:docPr id="19"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4"/>
                    <pic:cNvPicPr>
                      <a:picLocks noChangeAspect="1" noChangeArrowheads="1"/>
                    </pic:cNvPicPr>
                  </pic:nvPicPr>
                  <pic:blipFill>
                    <a:blip r:embed="rId19"/>
                    <a:stretch>
                      <a:fillRect/>
                    </a:stretch>
                  </pic:blipFill>
                  <pic:spPr bwMode="auto">
                    <a:xfrm>
                      <a:off x="0" y="0"/>
                      <a:ext cx="3424555" cy="871220"/>
                    </a:xfrm>
                    <a:prstGeom prst="rect">
                      <a:avLst/>
                    </a:prstGeom>
                  </pic:spPr>
                </pic:pic>
              </a:graphicData>
            </a:graphic>
          </wp:inline>
        </w:drawing>
      </w:r>
    </w:p>
    <w:p w14:paraId="79F0255F" w14:textId="77777777" w:rsidR="00B6074A" w:rsidRDefault="00B6074A" w:rsidP="00401F10">
      <w:pPr>
        <w:spacing w:line="360" w:lineRule="auto"/>
        <w:ind w:firstLine="540"/>
        <w:jc w:val="center"/>
        <w:rPr>
          <w:rFonts w:ascii="Arial" w:hAnsi="Arial" w:cs="Arial"/>
          <w:sz w:val="24"/>
          <w:szCs w:val="24"/>
          <w:lang w:val="az-Latn-AZ"/>
        </w:rPr>
      </w:pPr>
    </w:p>
    <w:p w14:paraId="0CD6B4D6" w14:textId="77777777" w:rsidR="00B6074A" w:rsidRDefault="008B5776" w:rsidP="00401F10">
      <w:pPr>
        <w:pStyle w:val="a8"/>
        <w:spacing w:line="360" w:lineRule="auto"/>
        <w:ind w:right="0" w:firstLine="540"/>
        <w:jc w:val="both"/>
        <w:rPr>
          <w:rFonts w:ascii="Arial" w:hAnsi="Arial" w:cs="Arial"/>
          <w:sz w:val="24"/>
          <w:szCs w:val="24"/>
          <w:lang w:val="az-Latn-AZ"/>
        </w:rPr>
      </w:pPr>
      <w:r>
        <w:rPr>
          <w:rFonts w:ascii="Arial" w:hAnsi="Arial" w:cs="Arial"/>
          <w:sz w:val="24"/>
          <w:szCs w:val="24"/>
          <w:lang w:val="az-Latn-AZ"/>
        </w:rPr>
        <w:t>Bəyannamədə göstərilmiş “</w:t>
      </w:r>
      <w:r>
        <w:rPr>
          <w:rFonts w:ascii="Arial" w:hAnsi="Arial" w:cs="Arial"/>
          <w:b/>
          <w:i/>
          <w:sz w:val="24"/>
          <w:szCs w:val="24"/>
          <w:lang w:val="az-Latn-AZ"/>
        </w:rPr>
        <w:t>poçt ştempelinin vurulma tarixi</w:t>
      </w:r>
      <w:r>
        <w:rPr>
          <w:rFonts w:ascii="Arial" w:hAnsi="Arial" w:cs="Arial"/>
          <w:sz w:val="24"/>
          <w:szCs w:val="24"/>
          <w:lang w:val="az-Latn-AZ"/>
        </w:rPr>
        <w:t>” xanalarında bəyannamə poçt vasitəsilə göndərildiyi halda zərfin üzərinə vurulmuş poçt ştempelinin tarixi yazılır.</w:t>
      </w:r>
    </w:p>
    <w:p w14:paraId="23E42B05" w14:textId="77777777" w:rsidR="00B6074A" w:rsidRDefault="008B5776" w:rsidP="00401F10">
      <w:pPr>
        <w:pStyle w:val="a8"/>
        <w:spacing w:line="360" w:lineRule="auto"/>
        <w:ind w:right="0"/>
        <w:jc w:val="both"/>
        <w:rPr>
          <w:rFonts w:ascii="Arial" w:hAnsi="Arial" w:cs="Arial"/>
          <w:i/>
          <w:sz w:val="24"/>
          <w:szCs w:val="24"/>
          <w:lang w:val="az-Latn-AZ"/>
        </w:rPr>
      </w:pPr>
      <w:r>
        <w:rPr>
          <w:rFonts w:ascii="Arial" w:hAnsi="Arial" w:cs="Arial"/>
          <w:sz w:val="24"/>
          <w:szCs w:val="24"/>
          <w:lang w:val="az-Latn-AZ"/>
        </w:rPr>
        <w:t xml:space="preserve">    </w:t>
      </w: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2021-ci ilin 1-ci rübü üzrə bəyannamə poçt vasitəsilə təqdim edilmiş və bəyannamə qoyulmuş zərfin üzərinə poçt ştempelinin tarixi “</w:t>
      </w:r>
      <w:r>
        <w:rPr>
          <w:rFonts w:ascii="Arial" w:hAnsi="Arial" w:cs="Arial"/>
          <w:bCs/>
          <w:i/>
          <w:sz w:val="24"/>
          <w:szCs w:val="24"/>
          <w:lang w:val="az-Latn-AZ"/>
        </w:rPr>
        <w:t>17.04.2021</w:t>
      </w:r>
      <w:r>
        <w:rPr>
          <w:rFonts w:ascii="Arial" w:hAnsi="Arial" w:cs="Arial"/>
          <w:i/>
          <w:sz w:val="24"/>
          <w:szCs w:val="24"/>
          <w:lang w:val="az-Latn-AZ"/>
        </w:rPr>
        <w:t>” vurulmuşdur.</w:t>
      </w:r>
    </w:p>
    <w:p w14:paraId="035317EA" w14:textId="77777777" w:rsidR="00B6074A" w:rsidRDefault="008B5776" w:rsidP="00401F10">
      <w:pPr>
        <w:pStyle w:val="a8"/>
        <w:spacing w:line="360" w:lineRule="auto"/>
        <w:ind w:right="0" w:firstLine="708"/>
        <w:jc w:val="both"/>
        <w:rPr>
          <w:rFonts w:ascii="Arial" w:hAnsi="Arial" w:cs="Arial"/>
          <w:sz w:val="24"/>
          <w:szCs w:val="24"/>
          <w:lang w:val="az-Latn-AZ"/>
        </w:rPr>
      </w:pPr>
      <w:r>
        <w:rPr>
          <w:rFonts w:ascii="Arial" w:hAnsi="Arial" w:cs="Arial"/>
          <w:sz w:val="24"/>
          <w:szCs w:val="24"/>
          <w:lang w:val="az-Latn-AZ"/>
        </w:rPr>
        <w:t>Bu halda, vergi orqanı tərəfindən bəyannamənin “poçt ştempelinin vurulma tarixi” xanasında tarix aşağıdakı kimi yazılır.</w:t>
      </w:r>
    </w:p>
    <w:p w14:paraId="32254E90" w14:textId="2FD661D5" w:rsidR="00B6074A" w:rsidRDefault="008B5776" w:rsidP="00401F10">
      <w:pPr>
        <w:pStyle w:val="a8"/>
        <w:spacing w:line="360" w:lineRule="auto"/>
        <w:ind w:left="2160" w:right="0"/>
        <w:jc w:val="both"/>
        <w:rPr>
          <w:rFonts w:ascii="Arial" w:hAnsi="Arial" w:cs="Arial"/>
          <w:sz w:val="24"/>
          <w:szCs w:val="24"/>
          <w:lang w:val="az-Latn-AZ"/>
        </w:rPr>
      </w:pPr>
      <w:r>
        <w:rPr>
          <w:noProof/>
        </w:rPr>
        <w:drawing>
          <wp:inline distT="0" distB="0" distL="0" distR="0" wp14:anchorId="2EA16024" wp14:editId="7FF210FA">
            <wp:extent cx="3200400" cy="1009015"/>
            <wp:effectExtent l="0" t="0" r="0" b="0"/>
            <wp:docPr id="20"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
                    <pic:cNvPicPr>
                      <a:picLocks noChangeAspect="1" noChangeArrowheads="1"/>
                    </pic:cNvPicPr>
                  </pic:nvPicPr>
                  <pic:blipFill>
                    <a:blip r:embed="rId20"/>
                    <a:stretch>
                      <a:fillRect/>
                    </a:stretch>
                  </pic:blipFill>
                  <pic:spPr bwMode="auto">
                    <a:xfrm>
                      <a:off x="0" y="0"/>
                      <a:ext cx="3200400" cy="1009015"/>
                    </a:xfrm>
                    <a:prstGeom prst="rect">
                      <a:avLst/>
                    </a:prstGeom>
                  </pic:spPr>
                </pic:pic>
              </a:graphicData>
            </a:graphic>
          </wp:inline>
        </w:drawing>
      </w:r>
      <w:r>
        <w:rPr>
          <w:rFonts w:ascii="Arial" w:hAnsi="Arial" w:cs="Arial"/>
          <w:sz w:val="24"/>
          <w:szCs w:val="24"/>
          <w:lang w:val="az-Latn-AZ"/>
        </w:rPr>
        <w:t xml:space="preserve">    </w:t>
      </w:r>
    </w:p>
    <w:p w14:paraId="5C43C546" w14:textId="77777777" w:rsidR="00B6074A" w:rsidRDefault="00B6074A" w:rsidP="00401F10">
      <w:pPr>
        <w:pStyle w:val="a8"/>
        <w:tabs>
          <w:tab w:val="left" w:pos="5940"/>
        </w:tabs>
        <w:spacing w:line="360" w:lineRule="auto"/>
        <w:ind w:right="0"/>
        <w:rPr>
          <w:rFonts w:ascii="Arial" w:hAnsi="Arial" w:cs="Arial"/>
          <w:b/>
          <w:bCs/>
          <w:sz w:val="24"/>
          <w:szCs w:val="24"/>
          <w:lang w:val="az-Latn-AZ"/>
        </w:rPr>
      </w:pPr>
    </w:p>
    <w:p w14:paraId="2EF3FBE7" w14:textId="77777777" w:rsidR="00B6074A" w:rsidRDefault="008B5776" w:rsidP="00401F10">
      <w:pPr>
        <w:pStyle w:val="a8"/>
        <w:tabs>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 xml:space="preserve">   - “</w:t>
      </w:r>
      <w:r>
        <w:rPr>
          <w:rFonts w:ascii="Arial" w:hAnsi="Arial" w:cs="Arial"/>
          <w:i/>
          <w:sz w:val="24"/>
          <w:szCs w:val="24"/>
          <w:lang w:val="az-Latn-AZ"/>
        </w:rPr>
        <w:t>Poçt ştempelinin vurulma tarixi</w:t>
      </w:r>
      <w:r>
        <w:rPr>
          <w:rFonts w:ascii="Arial" w:hAnsi="Arial" w:cs="Arial"/>
          <w:b/>
          <w:i/>
          <w:sz w:val="24"/>
          <w:szCs w:val="24"/>
          <w:lang w:val="az-Latn-AZ"/>
        </w:rPr>
        <w:t xml:space="preserve">” </w:t>
      </w:r>
      <w:r>
        <w:rPr>
          <w:rFonts w:ascii="Arial" w:hAnsi="Arial" w:cs="Arial"/>
          <w:sz w:val="24"/>
          <w:szCs w:val="24"/>
          <w:lang w:val="az-Latn-AZ"/>
        </w:rPr>
        <w:t>çərçivəsindən sağ küncdəki “xüsusi otağın ştampı” çərçivəsində ştamp vurulur.</w:t>
      </w:r>
    </w:p>
    <w:p w14:paraId="61138EDA" w14:textId="77777777" w:rsidR="00B6074A" w:rsidRDefault="008B5776" w:rsidP="00401F10">
      <w:pPr>
        <w:pStyle w:val="a8"/>
        <w:tabs>
          <w:tab w:val="left" w:pos="5940"/>
        </w:tabs>
        <w:spacing w:line="360" w:lineRule="auto"/>
        <w:ind w:right="0"/>
        <w:jc w:val="both"/>
        <w:rPr>
          <w:rFonts w:ascii="Arial" w:hAnsi="Arial" w:cs="Arial"/>
          <w:sz w:val="24"/>
          <w:szCs w:val="24"/>
          <w:lang w:val="az-Latn-AZ"/>
        </w:rPr>
      </w:pPr>
      <w:r>
        <w:rPr>
          <w:rFonts w:ascii="Arial" w:hAnsi="Arial" w:cs="Arial"/>
          <w:sz w:val="24"/>
          <w:szCs w:val="24"/>
          <w:lang w:val="az-Latn-AZ"/>
        </w:rPr>
        <w:lastRenderedPageBreak/>
        <w:t xml:space="preserve">     Bəyannamə vergi orqanına birbaşa təqdim edildikdə poçt ştempelinin vurulma tarixi üzrə xanalar doldurulmur. Bəyannamə internet vasitəsi ilə təqdim edildikdə vergi orqanlarına aid olunan xanalar doldurulmur.</w:t>
      </w:r>
    </w:p>
    <w:p w14:paraId="465C3B67" w14:textId="77777777" w:rsidR="00B6074A" w:rsidRDefault="00B6074A" w:rsidP="00401F10">
      <w:pPr>
        <w:pStyle w:val="a8"/>
        <w:tabs>
          <w:tab w:val="left" w:pos="5940"/>
        </w:tabs>
        <w:spacing w:line="360" w:lineRule="auto"/>
        <w:ind w:right="0"/>
        <w:jc w:val="both"/>
        <w:rPr>
          <w:rFonts w:ascii="Arial" w:hAnsi="Arial" w:cs="Arial"/>
          <w:sz w:val="24"/>
          <w:szCs w:val="24"/>
          <w:lang w:val="az-Latn-AZ"/>
        </w:rPr>
      </w:pPr>
    </w:p>
    <w:p w14:paraId="2B2AC502" w14:textId="77777777" w:rsidR="00B6074A" w:rsidRDefault="008B5776" w:rsidP="00401F10">
      <w:pPr>
        <w:pStyle w:val="a8"/>
        <w:tabs>
          <w:tab w:val="left" w:pos="5940"/>
        </w:tabs>
        <w:spacing w:line="360" w:lineRule="auto"/>
        <w:ind w:right="0"/>
        <w:rPr>
          <w:rFonts w:ascii="Arial" w:hAnsi="Arial" w:cs="Arial"/>
          <w:b/>
          <w:sz w:val="24"/>
          <w:szCs w:val="24"/>
          <w:lang w:val="az-Latn-AZ"/>
        </w:rPr>
      </w:pPr>
      <w:r>
        <w:rPr>
          <w:rFonts w:ascii="Arial" w:hAnsi="Arial" w:cs="Arial"/>
          <w:b/>
          <w:sz w:val="24"/>
          <w:szCs w:val="24"/>
          <w:lang w:val="az-Latn-AZ"/>
        </w:rPr>
        <w:t>İstifadə edilən fəaliyyət növlərinin kodları</w:t>
      </w:r>
    </w:p>
    <w:tbl>
      <w:tblPr>
        <w:tblW w:w="9938" w:type="dxa"/>
        <w:tblInd w:w="93" w:type="dxa"/>
        <w:tblLayout w:type="fixed"/>
        <w:tblLook w:val="0000" w:firstRow="0" w:lastRow="0" w:firstColumn="0" w:lastColumn="0" w:noHBand="0" w:noVBand="0"/>
      </w:tblPr>
      <w:tblGrid>
        <w:gridCol w:w="1290"/>
        <w:gridCol w:w="1610"/>
        <w:gridCol w:w="7038"/>
      </w:tblGrid>
      <w:tr w:rsidR="00B6074A" w:rsidRPr="000A63AC" w14:paraId="55DAE41D" w14:textId="77777777" w:rsidTr="005E4A8D">
        <w:trPr>
          <w:trHeight w:val="825"/>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CCECFF"/>
            <w:vAlign w:val="center"/>
          </w:tcPr>
          <w:p w14:paraId="22D4B971" w14:textId="77777777" w:rsidR="00B6074A" w:rsidRDefault="008B5776" w:rsidP="005E4A8D">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Məcburi dövlət sosial sığorta məqsədləri üçün fəaliyyət növləri</w:t>
            </w:r>
          </w:p>
        </w:tc>
      </w:tr>
      <w:tr w:rsidR="00EA731C" w14:paraId="7AA2EAE7" w14:textId="77777777">
        <w:trPr>
          <w:trHeight w:val="960"/>
        </w:trPr>
        <w:tc>
          <w:tcPr>
            <w:tcW w:w="1290" w:type="dxa"/>
            <w:tcBorders>
              <w:left w:val="single" w:sz="8" w:space="0" w:color="000000"/>
              <w:bottom w:val="single" w:sz="8" w:space="0" w:color="000000"/>
              <w:right w:val="single" w:sz="8" w:space="0" w:color="000000"/>
            </w:tcBorders>
            <w:shd w:val="clear" w:color="auto" w:fill="CCECFF"/>
            <w:vAlign w:val="center"/>
          </w:tcPr>
          <w:p w14:paraId="496E11FD"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Sıra nömrəsi</w:t>
            </w:r>
          </w:p>
        </w:tc>
        <w:tc>
          <w:tcPr>
            <w:tcW w:w="1610" w:type="dxa"/>
            <w:tcBorders>
              <w:bottom w:val="single" w:sz="8" w:space="0" w:color="000000"/>
              <w:right w:val="single" w:sz="8" w:space="0" w:color="000000"/>
            </w:tcBorders>
            <w:shd w:val="clear" w:color="auto" w:fill="CCECFF"/>
            <w:vAlign w:val="center"/>
          </w:tcPr>
          <w:p w14:paraId="1EB4EE81"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kodu</w:t>
            </w:r>
          </w:p>
        </w:tc>
        <w:tc>
          <w:tcPr>
            <w:tcW w:w="7038" w:type="dxa"/>
            <w:tcBorders>
              <w:bottom w:val="single" w:sz="8" w:space="0" w:color="000000"/>
              <w:right w:val="single" w:sz="8" w:space="0" w:color="000000"/>
            </w:tcBorders>
            <w:shd w:val="clear" w:color="auto" w:fill="CCECFF"/>
            <w:vAlign w:val="center"/>
          </w:tcPr>
          <w:p w14:paraId="1E2E8B4E" w14:textId="77777777" w:rsidR="00B6074A" w:rsidRDefault="008B5776" w:rsidP="005E4A8D">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Fəaliyyət növünün adı</w:t>
            </w:r>
          </w:p>
        </w:tc>
      </w:tr>
      <w:tr w:rsidR="00EA731C" w:rsidRPr="000A63AC" w14:paraId="32F8DA25"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571A8944"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w:t>
            </w:r>
          </w:p>
        </w:tc>
        <w:tc>
          <w:tcPr>
            <w:tcW w:w="1610" w:type="dxa"/>
            <w:tcBorders>
              <w:bottom w:val="single" w:sz="8" w:space="0" w:color="000000"/>
              <w:right w:val="single" w:sz="8" w:space="0" w:color="000000"/>
            </w:tcBorders>
            <w:shd w:val="clear" w:color="auto" w:fill="FFFFFF"/>
            <w:vAlign w:val="center"/>
          </w:tcPr>
          <w:p w14:paraId="3010DE87"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0112</w:t>
            </w:r>
          </w:p>
        </w:tc>
        <w:tc>
          <w:tcPr>
            <w:tcW w:w="7038" w:type="dxa"/>
            <w:tcBorders>
              <w:bottom w:val="single" w:sz="8" w:space="0" w:color="000000"/>
              <w:right w:val="single" w:sz="8" w:space="0" w:color="000000"/>
            </w:tcBorders>
            <w:shd w:val="clear" w:color="auto" w:fill="FFFFFF"/>
            <w:vAlign w:val="center"/>
          </w:tcPr>
          <w:p w14:paraId="1235BF4E"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Muzdla işləyənləri işə götürən sığortaedənlər</w:t>
            </w:r>
          </w:p>
        </w:tc>
      </w:tr>
      <w:tr w:rsidR="00EA731C" w:rsidRPr="000A63AC" w14:paraId="45855BB6"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0FD589DF"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p>
        </w:tc>
        <w:tc>
          <w:tcPr>
            <w:tcW w:w="1610" w:type="dxa"/>
            <w:tcBorders>
              <w:top w:val="single" w:sz="4" w:space="0" w:color="000000"/>
              <w:bottom w:val="single" w:sz="8" w:space="0" w:color="000000"/>
              <w:right w:val="single" w:sz="8" w:space="0" w:color="000000"/>
            </w:tcBorders>
            <w:shd w:val="clear" w:color="auto" w:fill="FFFFFF"/>
            <w:vAlign w:val="center"/>
          </w:tcPr>
          <w:p w14:paraId="0E16EDFB"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0200</w:t>
            </w:r>
          </w:p>
        </w:tc>
        <w:tc>
          <w:tcPr>
            <w:tcW w:w="7038" w:type="dxa"/>
            <w:tcBorders>
              <w:top w:val="single" w:sz="4" w:space="0" w:color="000000"/>
              <w:bottom w:val="single" w:sz="8" w:space="0" w:color="000000"/>
              <w:right w:val="single" w:sz="8" w:space="0" w:color="000000"/>
            </w:tcBorders>
            <w:shd w:val="clear" w:color="auto" w:fill="FFFFFF"/>
            <w:vAlign w:val="center"/>
          </w:tcPr>
          <w:p w14:paraId="20B471FB"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Müəlliflik qonorarı ödəyən hüquqi və fiziki şəxslər</w:t>
            </w:r>
          </w:p>
        </w:tc>
      </w:tr>
      <w:tr w:rsidR="00EA731C" w14:paraId="6216FAE4"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281C316E"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3</w:t>
            </w:r>
          </w:p>
        </w:tc>
        <w:tc>
          <w:tcPr>
            <w:tcW w:w="1610" w:type="dxa"/>
            <w:tcBorders>
              <w:top w:val="single" w:sz="4" w:space="0" w:color="000000"/>
              <w:bottom w:val="single" w:sz="8" w:space="0" w:color="000000"/>
              <w:right w:val="single" w:sz="8" w:space="0" w:color="000000"/>
            </w:tcBorders>
            <w:shd w:val="clear" w:color="auto" w:fill="FFFFFF"/>
            <w:vAlign w:val="center"/>
          </w:tcPr>
          <w:p w14:paraId="5CA11A68"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0300</w:t>
            </w:r>
          </w:p>
        </w:tc>
        <w:tc>
          <w:tcPr>
            <w:tcW w:w="7038" w:type="dxa"/>
            <w:tcBorders>
              <w:top w:val="single" w:sz="4" w:space="0" w:color="000000"/>
              <w:bottom w:val="single" w:sz="8" w:space="0" w:color="000000"/>
              <w:right w:val="single" w:sz="8" w:space="0" w:color="000000"/>
            </w:tcBorders>
            <w:shd w:val="clear" w:color="auto" w:fill="FFFFFF"/>
            <w:vAlign w:val="center"/>
          </w:tcPr>
          <w:p w14:paraId="2B7EF2A1"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Vəkillər kollegiyasının üzvləri, sərbəst auditorlar, sərbəst</w:t>
            </w:r>
          </w:p>
          <w:p w14:paraId="402EE514"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 xml:space="preserve">mühasiblər, </w:t>
            </w:r>
            <w:r>
              <w:rPr>
                <w:rFonts w:ascii="Arial" w:hAnsi="Arial" w:cs="Arial"/>
                <w:sz w:val="24"/>
                <w:szCs w:val="24"/>
                <w:lang w:val="az-Latn-AZ"/>
              </w:rPr>
              <w:t>sərbəst</w:t>
            </w:r>
            <w:r>
              <w:rPr>
                <w:rFonts w:ascii="Arial" w:eastAsia="Times New Roman" w:hAnsi="Arial" w:cs="Arial"/>
                <w:sz w:val="24"/>
                <w:szCs w:val="24"/>
                <w:lang w:val="az-Latn-AZ"/>
              </w:rPr>
              <w:t xml:space="preserve"> mediatorlar</w:t>
            </w:r>
          </w:p>
        </w:tc>
      </w:tr>
      <w:tr w:rsidR="00EA731C" w14:paraId="1189A3EA"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26A3F9BC"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4</w:t>
            </w:r>
          </w:p>
        </w:tc>
        <w:tc>
          <w:tcPr>
            <w:tcW w:w="1610" w:type="dxa"/>
            <w:tcBorders>
              <w:bottom w:val="single" w:sz="8" w:space="0" w:color="000000"/>
              <w:right w:val="single" w:sz="8" w:space="0" w:color="000000"/>
            </w:tcBorders>
            <w:shd w:val="clear" w:color="auto" w:fill="FFFFFF"/>
            <w:vAlign w:val="center"/>
          </w:tcPr>
          <w:p w14:paraId="7BB07344"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0310</w:t>
            </w:r>
          </w:p>
        </w:tc>
        <w:tc>
          <w:tcPr>
            <w:tcW w:w="7038" w:type="dxa"/>
            <w:tcBorders>
              <w:bottom w:val="single" w:sz="8" w:space="0" w:color="000000"/>
              <w:right w:val="single" w:sz="8" w:space="0" w:color="000000"/>
            </w:tcBorders>
            <w:shd w:val="clear" w:color="auto" w:fill="FFFFFF"/>
            <w:vAlign w:val="center"/>
          </w:tcPr>
          <w:p w14:paraId="3B42ECF7"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Xüsusi notariuslar</w:t>
            </w:r>
          </w:p>
        </w:tc>
      </w:tr>
      <w:tr w:rsidR="00EA731C" w:rsidRPr="000A63AC" w14:paraId="0C6885D1"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6861F5D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5</w:t>
            </w:r>
          </w:p>
        </w:tc>
        <w:tc>
          <w:tcPr>
            <w:tcW w:w="1610" w:type="dxa"/>
            <w:tcBorders>
              <w:bottom w:val="single" w:sz="8" w:space="0" w:color="000000"/>
              <w:right w:val="single" w:sz="8" w:space="0" w:color="000000"/>
            </w:tcBorders>
            <w:shd w:val="clear" w:color="auto" w:fill="FFFFFF"/>
            <w:vAlign w:val="center"/>
          </w:tcPr>
          <w:p w14:paraId="1121FF6C"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0500</w:t>
            </w:r>
          </w:p>
        </w:tc>
        <w:tc>
          <w:tcPr>
            <w:tcW w:w="7038" w:type="dxa"/>
            <w:tcBorders>
              <w:bottom w:val="single" w:sz="8" w:space="0" w:color="000000"/>
              <w:right w:val="single" w:sz="8" w:space="0" w:color="000000"/>
            </w:tcBorders>
            <w:shd w:val="clear" w:color="auto" w:fill="FFFFFF"/>
            <w:vAlign w:val="center"/>
          </w:tcPr>
          <w:p w14:paraId="6050876F"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Mülki hüquqi xarakterli müqavilələrlə işləyənlər üzrə (</w:t>
            </w:r>
            <w:r>
              <w:rPr>
                <w:rFonts w:ascii="Arial" w:hAnsi="Arial" w:cs="Arial"/>
                <w:sz w:val="24"/>
                <w:szCs w:val="24"/>
                <w:lang w:val="az-Latn-AZ"/>
              </w:rPr>
              <w:t>fərdi sahibkarlar istisna olmaqla)</w:t>
            </w:r>
          </w:p>
        </w:tc>
      </w:tr>
      <w:tr w:rsidR="00EA731C" w:rsidRPr="000A63AC" w14:paraId="42FD6958"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20E26A4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6</w:t>
            </w:r>
          </w:p>
        </w:tc>
        <w:tc>
          <w:tcPr>
            <w:tcW w:w="1610" w:type="dxa"/>
            <w:tcBorders>
              <w:bottom w:val="single" w:sz="8" w:space="0" w:color="000000"/>
              <w:right w:val="single" w:sz="8" w:space="0" w:color="000000"/>
            </w:tcBorders>
            <w:shd w:val="clear" w:color="auto" w:fill="FFFFFF"/>
            <w:vAlign w:val="center"/>
          </w:tcPr>
          <w:p w14:paraId="29133CD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0700</w:t>
            </w:r>
          </w:p>
        </w:tc>
        <w:tc>
          <w:tcPr>
            <w:tcW w:w="7038" w:type="dxa"/>
            <w:tcBorders>
              <w:bottom w:val="single" w:sz="8" w:space="0" w:color="000000"/>
              <w:right w:val="single" w:sz="8" w:space="0" w:color="000000"/>
            </w:tcBorders>
            <w:shd w:val="clear" w:color="auto" w:fill="FFFFFF"/>
            <w:vAlign w:val="center"/>
          </w:tcPr>
          <w:p w14:paraId="62110BC5"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Bakı şəhərində</w:t>
            </w:r>
          </w:p>
        </w:tc>
      </w:tr>
      <w:tr w:rsidR="00EA731C" w:rsidRPr="000A63AC" w14:paraId="4AE50D7A" w14:textId="77777777">
        <w:trPr>
          <w:trHeight w:val="702"/>
        </w:trPr>
        <w:tc>
          <w:tcPr>
            <w:tcW w:w="1290" w:type="dxa"/>
            <w:tcBorders>
              <w:left w:val="single" w:sz="8" w:space="0" w:color="000000"/>
              <w:bottom w:val="single" w:sz="4" w:space="0" w:color="000000"/>
              <w:right w:val="single" w:sz="8" w:space="0" w:color="000000"/>
            </w:tcBorders>
            <w:shd w:val="clear" w:color="auto" w:fill="FFFFFF"/>
            <w:vAlign w:val="center"/>
          </w:tcPr>
          <w:p w14:paraId="0EBF3A93"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7</w:t>
            </w:r>
          </w:p>
        </w:tc>
        <w:tc>
          <w:tcPr>
            <w:tcW w:w="1610" w:type="dxa"/>
            <w:tcBorders>
              <w:bottom w:val="single" w:sz="4" w:space="0" w:color="000000"/>
              <w:right w:val="single" w:sz="8" w:space="0" w:color="000000"/>
            </w:tcBorders>
            <w:shd w:val="clear" w:color="auto" w:fill="FFFFFF"/>
            <w:vAlign w:val="center"/>
          </w:tcPr>
          <w:p w14:paraId="5936D891"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0701</w:t>
            </w:r>
          </w:p>
        </w:tc>
        <w:tc>
          <w:tcPr>
            <w:tcW w:w="7038" w:type="dxa"/>
            <w:tcBorders>
              <w:bottom w:val="single" w:sz="4" w:space="0" w:color="000000"/>
              <w:right w:val="single" w:sz="8" w:space="0" w:color="000000"/>
            </w:tcBorders>
            <w:shd w:val="clear" w:color="auto" w:fill="FFFFFF"/>
            <w:vAlign w:val="center"/>
          </w:tcPr>
          <w:p w14:paraId="281F113D"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Sumqayıt və Gəncə şəhərlərində</w:t>
            </w:r>
          </w:p>
        </w:tc>
      </w:tr>
      <w:tr w:rsidR="00EA731C" w:rsidRPr="000A63AC" w14:paraId="262DF251"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042E3A0"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8</w:t>
            </w:r>
          </w:p>
        </w:tc>
        <w:tc>
          <w:tcPr>
            <w:tcW w:w="1610" w:type="dxa"/>
            <w:tcBorders>
              <w:top w:val="single" w:sz="4" w:space="0" w:color="000000"/>
              <w:bottom w:val="single" w:sz="8" w:space="0" w:color="000000"/>
              <w:right w:val="single" w:sz="8" w:space="0" w:color="000000"/>
            </w:tcBorders>
            <w:shd w:val="clear" w:color="auto" w:fill="FFFFFF"/>
            <w:vAlign w:val="center"/>
          </w:tcPr>
          <w:p w14:paraId="312356F4"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0702</w:t>
            </w:r>
          </w:p>
        </w:tc>
        <w:tc>
          <w:tcPr>
            <w:tcW w:w="7038" w:type="dxa"/>
            <w:tcBorders>
              <w:top w:val="single" w:sz="4" w:space="0" w:color="000000"/>
              <w:bottom w:val="single" w:sz="8" w:space="0" w:color="000000"/>
              <w:right w:val="single" w:sz="8" w:space="0" w:color="000000"/>
            </w:tcBorders>
            <w:shd w:val="clear" w:color="auto" w:fill="FFFFFF"/>
            <w:vAlign w:val="center"/>
          </w:tcPr>
          <w:p w14:paraId="33CBA2B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digər şəhərlərdə</w:t>
            </w:r>
          </w:p>
        </w:tc>
      </w:tr>
      <w:tr w:rsidR="00EA731C" w:rsidRPr="000A63AC" w14:paraId="58792314"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4BB5CADE"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9</w:t>
            </w:r>
          </w:p>
        </w:tc>
        <w:tc>
          <w:tcPr>
            <w:tcW w:w="1610" w:type="dxa"/>
            <w:tcBorders>
              <w:bottom w:val="single" w:sz="8" w:space="0" w:color="000000"/>
              <w:right w:val="single" w:sz="8" w:space="0" w:color="000000"/>
            </w:tcBorders>
            <w:shd w:val="clear" w:color="auto" w:fill="FFFFFF"/>
            <w:vAlign w:val="center"/>
          </w:tcPr>
          <w:p w14:paraId="18347E64"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0703</w:t>
            </w:r>
          </w:p>
        </w:tc>
        <w:tc>
          <w:tcPr>
            <w:tcW w:w="7038" w:type="dxa"/>
            <w:tcBorders>
              <w:bottom w:val="single" w:sz="8" w:space="0" w:color="000000"/>
              <w:right w:val="single" w:sz="8" w:space="0" w:color="000000"/>
            </w:tcBorders>
            <w:shd w:val="clear" w:color="auto" w:fill="FFFFFF"/>
            <w:vAlign w:val="center"/>
          </w:tcPr>
          <w:p w14:paraId="30E190B4"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rayon inzibati ərazi vahidlərinin inzibati mərkəzi olan inzibati ərazi vahidlərində və qəsəbələrdə</w:t>
            </w:r>
          </w:p>
        </w:tc>
      </w:tr>
      <w:tr w:rsidR="00EA731C" w:rsidRPr="000A63AC" w14:paraId="18052021"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3A43A05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10</w:t>
            </w:r>
          </w:p>
        </w:tc>
        <w:tc>
          <w:tcPr>
            <w:tcW w:w="1610" w:type="dxa"/>
            <w:tcBorders>
              <w:bottom w:val="single" w:sz="8" w:space="0" w:color="000000"/>
              <w:right w:val="single" w:sz="8" w:space="0" w:color="000000"/>
            </w:tcBorders>
            <w:shd w:val="clear" w:color="auto" w:fill="FFFFFF"/>
            <w:vAlign w:val="center"/>
          </w:tcPr>
          <w:p w14:paraId="4F6BF16B"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0704</w:t>
            </w:r>
          </w:p>
        </w:tc>
        <w:tc>
          <w:tcPr>
            <w:tcW w:w="7038" w:type="dxa"/>
            <w:tcBorders>
              <w:bottom w:val="single" w:sz="8" w:space="0" w:color="000000"/>
              <w:right w:val="single" w:sz="8" w:space="0" w:color="000000"/>
            </w:tcBorders>
            <w:shd w:val="clear" w:color="auto" w:fill="FFFFFF"/>
            <w:vAlign w:val="center"/>
          </w:tcPr>
          <w:p w14:paraId="7B196358"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kənd yerlərində</w:t>
            </w:r>
          </w:p>
        </w:tc>
      </w:tr>
      <w:tr w:rsidR="00EA731C" w:rsidRPr="000A63AC" w14:paraId="7F093922" w14:textId="77777777" w:rsidTr="0014058D">
        <w:trPr>
          <w:trHeight w:val="702"/>
        </w:trPr>
        <w:tc>
          <w:tcPr>
            <w:tcW w:w="1290" w:type="dxa"/>
            <w:tcBorders>
              <w:top w:val="single" w:sz="8" w:space="0" w:color="auto"/>
              <w:left w:val="single" w:sz="8" w:space="0" w:color="000000"/>
              <w:bottom w:val="single" w:sz="8" w:space="0" w:color="000000"/>
              <w:right w:val="single" w:sz="8" w:space="0" w:color="000000"/>
            </w:tcBorders>
            <w:shd w:val="clear" w:color="auto" w:fill="FFFFFF"/>
            <w:vAlign w:val="center"/>
          </w:tcPr>
          <w:p w14:paraId="17AE60E4"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11</w:t>
            </w:r>
          </w:p>
        </w:tc>
        <w:tc>
          <w:tcPr>
            <w:tcW w:w="1610" w:type="dxa"/>
            <w:tcBorders>
              <w:top w:val="single" w:sz="8" w:space="0" w:color="auto"/>
              <w:bottom w:val="single" w:sz="8" w:space="0" w:color="000000"/>
              <w:right w:val="single" w:sz="8" w:space="0" w:color="000000"/>
            </w:tcBorders>
            <w:shd w:val="clear" w:color="auto" w:fill="FFFFFF"/>
            <w:vAlign w:val="center"/>
          </w:tcPr>
          <w:p w14:paraId="17C7C89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0705</w:t>
            </w:r>
          </w:p>
        </w:tc>
        <w:tc>
          <w:tcPr>
            <w:tcW w:w="7038" w:type="dxa"/>
            <w:tcBorders>
              <w:top w:val="single" w:sz="8" w:space="0" w:color="auto"/>
              <w:bottom w:val="single" w:sz="8" w:space="0" w:color="000000"/>
              <w:right w:val="single" w:sz="8" w:space="0" w:color="000000"/>
            </w:tcBorders>
            <w:shd w:val="clear" w:color="auto" w:fill="FFFFFF"/>
            <w:vAlign w:val="center"/>
          </w:tcPr>
          <w:p w14:paraId="6666564A"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w:t>
            </w:r>
          </w:p>
        </w:tc>
      </w:tr>
      <w:tr w:rsidR="00EA731C" w:rsidRPr="000A63AC" w14:paraId="1BDB3CEB"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FE1CEE8"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12</w:t>
            </w:r>
          </w:p>
        </w:tc>
        <w:tc>
          <w:tcPr>
            <w:tcW w:w="1610" w:type="dxa"/>
            <w:tcBorders>
              <w:bottom w:val="single" w:sz="8" w:space="0" w:color="000000"/>
              <w:right w:val="single" w:sz="8" w:space="0" w:color="000000"/>
            </w:tcBorders>
            <w:shd w:val="clear" w:color="auto" w:fill="FFFFFF"/>
            <w:vAlign w:val="center"/>
          </w:tcPr>
          <w:p w14:paraId="34CB5001"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0720</w:t>
            </w:r>
          </w:p>
        </w:tc>
        <w:tc>
          <w:tcPr>
            <w:tcW w:w="7038" w:type="dxa"/>
            <w:tcBorders>
              <w:bottom w:val="single" w:sz="8" w:space="0" w:color="000000"/>
              <w:right w:val="single" w:sz="8" w:space="0" w:color="000000"/>
            </w:tcBorders>
            <w:shd w:val="clear" w:color="auto" w:fill="FFFFFF"/>
            <w:vAlign w:val="center"/>
          </w:tcPr>
          <w:p w14:paraId="76C91944"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Bakı şəhərində</w:t>
            </w:r>
          </w:p>
        </w:tc>
      </w:tr>
      <w:tr w:rsidR="00EA731C" w:rsidRPr="000A63AC" w14:paraId="70601506"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44BCB68C"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13</w:t>
            </w:r>
          </w:p>
        </w:tc>
        <w:tc>
          <w:tcPr>
            <w:tcW w:w="1610" w:type="dxa"/>
            <w:tcBorders>
              <w:bottom w:val="single" w:sz="8" w:space="0" w:color="000000"/>
              <w:right w:val="single" w:sz="8" w:space="0" w:color="000000"/>
            </w:tcBorders>
            <w:shd w:val="clear" w:color="auto" w:fill="FFFFFF"/>
            <w:vAlign w:val="center"/>
          </w:tcPr>
          <w:p w14:paraId="16B3F506"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0721</w:t>
            </w:r>
          </w:p>
        </w:tc>
        <w:tc>
          <w:tcPr>
            <w:tcW w:w="7038" w:type="dxa"/>
            <w:tcBorders>
              <w:bottom w:val="single" w:sz="8" w:space="0" w:color="000000"/>
              <w:right w:val="single" w:sz="8" w:space="0" w:color="000000"/>
            </w:tcBorders>
            <w:shd w:val="clear" w:color="auto" w:fill="FFFFFF"/>
            <w:vAlign w:val="center"/>
          </w:tcPr>
          <w:p w14:paraId="10CBAAB1"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Sumqayıt və Gəncə şəhərlərində</w:t>
            </w:r>
          </w:p>
        </w:tc>
      </w:tr>
      <w:tr w:rsidR="00EA731C" w:rsidRPr="000A63AC" w14:paraId="295FDA68"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3113876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lastRenderedPageBreak/>
              <w:t>14</w:t>
            </w:r>
          </w:p>
        </w:tc>
        <w:tc>
          <w:tcPr>
            <w:tcW w:w="1610" w:type="dxa"/>
            <w:tcBorders>
              <w:bottom w:val="single" w:sz="8" w:space="0" w:color="000000"/>
              <w:right w:val="single" w:sz="8" w:space="0" w:color="000000"/>
            </w:tcBorders>
            <w:shd w:val="clear" w:color="auto" w:fill="FFFFFF"/>
            <w:vAlign w:val="center"/>
          </w:tcPr>
          <w:p w14:paraId="553D8C59"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0722</w:t>
            </w:r>
          </w:p>
        </w:tc>
        <w:tc>
          <w:tcPr>
            <w:tcW w:w="7038" w:type="dxa"/>
            <w:tcBorders>
              <w:bottom w:val="single" w:sz="8" w:space="0" w:color="000000"/>
              <w:right w:val="single" w:sz="8" w:space="0" w:color="000000"/>
            </w:tcBorders>
            <w:shd w:val="clear" w:color="auto" w:fill="FFFFFF"/>
            <w:vAlign w:val="center"/>
          </w:tcPr>
          <w:p w14:paraId="353E12B1"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digər şəhərlərdə</w:t>
            </w:r>
          </w:p>
        </w:tc>
      </w:tr>
      <w:tr w:rsidR="00EA731C" w:rsidRPr="000A63AC" w14:paraId="45664699"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D4A93E8"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15</w:t>
            </w:r>
          </w:p>
        </w:tc>
        <w:tc>
          <w:tcPr>
            <w:tcW w:w="1610" w:type="dxa"/>
            <w:tcBorders>
              <w:top w:val="single" w:sz="4" w:space="0" w:color="000000"/>
              <w:bottom w:val="single" w:sz="8" w:space="0" w:color="000000"/>
              <w:right w:val="single" w:sz="8" w:space="0" w:color="000000"/>
            </w:tcBorders>
            <w:shd w:val="clear" w:color="auto" w:fill="FFFFFF"/>
            <w:vAlign w:val="center"/>
          </w:tcPr>
          <w:p w14:paraId="11191A1A"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0723</w:t>
            </w:r>
          </w:p>
        </w:tc>
        <w:tc>
          <w:tcPr>
            <w:tcW w:w="7038" w:type="dxa"/>
            <w:tcBorders>
              <w:top w:val="single" w:sz="4" w:space="0" w:color="000000"/>
              <w:bottom w:val="single" w:sz="8" w:space="0" w:color="000000"/>
              <w:right w:val="single" w:sz="8" w:space="0" w:color="000000"/>
            </w:tcBorders>
            <w:shd w:val="clear" w:color="auto" w:fill="FFFFFF"/>
            <w:vAlign w:val="center"/>
          </w:tcPr>
          <w:p w14:paraId="0B0B23BA"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rayon inzibati ərazi vahidlərinin inzibati mərkəzi olan inzibati ərazi vahidlərində və qəsəbələrdə</w:t>
            </w:r>
          </w:p>
        </w:tc>
      </w:tr>
      <w:tr w:rsidR="00EA731C" w:rsidRPr="000A63AC" w14:paraId="273DC365"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7FAF45FA"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16</w:t>
            </w:r>
          </w:p>
        </w:tc>
        <w:tc>
          <w:tcPr>
            <w:tcW w:w="1610" w:type="dxa"/>
            <w:tcBorders>
              <w:bottom w:val="single" w:sz="8" w:space="0" w:color="000000"/>
              <w:right w:val="single" w:sz="8" w:space="0" w:color="000000"/>
            </w:tcBorders>
            <w:shd w:val="clear" w:color="auto" w:fill="FFFFFF"/>
            <w:vAlign w:val="center"/>
          </w:tcPr>
          <w:p w14:paraId="021C8554"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0724</w:t>
            </w:r>
          </w:p>
        </w:tc>
        <w:tc>
          <w:tcPr>
            <w:tcW w:w="7038" w:type="dxa"/>
            <w:tcBorders>
              <w:bottom w:val="single" w:sz="8" w:space="0" w:color="000000"/>
              <w:right w:val="single" w:sz="8" w:space="0" w:color="000000"/>
            </w:tcBorders>
            <w:shd w:val="clear" w:color="auto" w:fill="FFFFFF"/>
            <w:vAlign w:val="center"/>
          </w:tcPr>
          <w:p w14:paraId="1B33A49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kənd yerlərində</w:t>
            </w:r>
          </w:p>
        </w:tc>
      </w:tr>
      <w:tr w:rsidR="00EA731C" w:rsidRPr="000A63AC" w14:paraId="703E9C6D"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077DCD51"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17</w:t>
            </w:r>
          </w:p>
        </w:tc>
        <w:tc>
          <w:tcPr>
            <w:tcW w:w="1610" w:type="dxa"/>
            <w:tcBorders>
              <w:bottom w:val="single" w:sz="8" w:space="0" w:color="000000"/>
              <w:right w:val="single" w:sz="8" w:space="0" w:color="000000"/>
            </w:tcBorders>
            <w:shd w:val="clear" w:color="auto" w:fill="FFFFFF"/>
            <w:vAlign w:val="center"/>
          </w:tcPr>
          <w:p w14:paraId="003A44D1"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0725</w:t>
            </w:r>
          </w:p>
        </w:tc>
        <w:tc>
          <w:tcPr>
            <w:tcW w:w="7038" w:type="dxa"/>
            <w:tcBorders>
              <w:bottom w:val="single" w:sz="8" w:space="0" w:color="000000"/>
              <w:right w:val="single" w:sz="8" w:space="0" w:color="000000"/>
            </w:tcBorders>
            <w:shd w:val="clear" w:color="auto" w:fill="FFFFFF"/>
            <w:vAlign w:val="center"/>
          </w:tcPr>
          <w:p w14:paraId="566EB5BB"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w:t>
            </w:r>
          </w:p>
        </w:tc>
      </w:tr>
      <w:tr w:rsidR="00EA731C" w:rsidRPr="000A63AC" w14:paraId="7AB095DF" w14:textId="77777777" w:rsidTr="0014058D">
        <w:trPr>
          <w:trHeight w:val="702"/>
        </w:trPr>
        <w:tc>
          <w:tcPr>
            <w:tcW w:w="1290" w:type="dxa"/>
            <w:tcBorders>
              <w:left w:val="single" w:sz="8" w:space="0" w:color="000000"/>
              <w:bottom w:val="single" w:sz="8" w:space="0" w:color="auto"/>
              <w:right w:val="single" w:sz="8" w:space="0" w:color="000000"/>
            </w:tcBorders>
            <w:shd w:val="clear" w:color="auto" w:fill="FFFFFF"/>
            <w:vAlign w:val="center"/>
          </w:tcPr>
          <w:p w14:paraId="2D03F37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18</w:t>
            </w:r>
          </w:p>
        </w:tc>
        <w:tc>
          <w:tcPr>
            <w:tcW w:w="1610" w:type="dxa"/>
            <w:tcBorders>
              <w:bottom w:val="single" w:sz="8" w:space="0" w:color="000000"/>
              <w:right w:val="single" w:sz="8" w:space="0" w:color="000000"/>
            </w:tcBorders>
            <w:shd w:val="clear" w:color="auto" w:fill="FFFFFF"/>
            <w:vAlign w:val="center"/>
          </w:tcPr>
          <w:p w14:paraId="0BA0DFD9"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0730</w:t>
            </w:r>
          </w:p>
        </w:tc>
        <w:tc>
          <w:tcPr>
            <w:tcW w:w="7038" w:type="dxa"/>
            <w:tcBorders>
              <w:bottom w:val="single" w:sz="8" w:space="0" w:color="000000"/>
              <w:right w:val="single" w:sz="8" w:space="0" w:color="000000"/>
            </w:tcBorders>
            <w:shd w:val="clear" w:color="auto" w:fill="FFFFFF"/>
            <w:vAlign w:val="center"/>
          </w:tcPr>
          <w:p w14:paraId="35B84EB7"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Bakı şəhərində</w:t>
            </w:r>
          </w:p>
        </w:tc>
      </w:tr>
      <w:tr w:rsidR="00EA731C" w:rsidRPr="000A63AC" w14:paraId="02A091EA" w14:textId="77777777" w:rsidTr="0014058D">
        <w:trPr>
          <w:trHeight w:val="702"/>
        </w:trPr>
        <w:tc>
          <w:tcPr>
            <w:tcW w:w="1290" w:type="dxa"/>
            <w:tcBorders>
              <w:top w:val="single" w:sz="8" w:space="0" w:color="auto"/>
              <w:left w:val="single" w:sz="8" w:space="0" w:color="000000"/>
              <w:bottom w:val="single" w:sz="4" w:space="0" w:color="000000"/>
              <w:right w:val="single" w:sz="8" w:space="0" w:color="000000"/>
            </w:tcBorders>
            <w:shd w:val="clear" w:color="auto" w:fill="FFFFFF"/>
            <w:vAlign w:val="center"/>
          </w:tcPr>
          <w:p w14:paraId="63729295"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19</w:t>
            </w:r>
          </w:p>
        </w:tc>
        <w:tc>
          <w:tcPr>
            <w:tcW w:w="1610" w:type="dxa"/>
            <w:tcBorders>
              <w:bottom w:val="single" w:sz="4" w:space="0" w:color="000000"/>
              <w:right w:val="single" w:sz="8" w:space="0" w:color="000000"/>
            </w:tcBorders>
            <w:shd w:val="clear" w:color="auto" w:fill="FFFFFF"/>
            <w:vAlign w:val="center"/>
          </w:tcPr>
          <w:p w14:paraId="3D6E40A9"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0731</w:t>
            </w:r>
          </w:p>
        </w:tc>
        <w:tc>
          <w:tcPr>
            <w:tcW w:w="7038" w:type="dxa"/>
            <w:tcBorders>
              <w:bottom w:val="single" w:sz="4" w:space="0" w:color="000000"/>
              <w:right w:val="single" w:sz="8" w:space="0" w:color="000000"/>
            </w:tcBorders>
            <w:shd w:val="clear" w:color="auto" w:fill="FFFFFF"/>
            <w:vAlign w:val="center"/>
          </w:tcPr>
          <w:p w14:paraId="49B367C3"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Sumqayıt və Gəncə şəhərlərində</w:t>
            </w:r>
          </w:p>
        </w:tc>
      </w:tr>
      <w:tr w:rsidR="00EA731C" w:rsidRPr="000A63AC" w14:paraId="35C189AE"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650A6AF6"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20</w:t>
            </w:r>
          </w:p>
        </w:tc>
        <w:tc>
          <w:tcPr>
            <w:tcW w:w="1610" w:type="dxa"/>
            <w:tcBorders>
              <w:top w:val="single" w:sz="4" w:space="0" w:color="000000"/>
              <w:bottom w:val="single" w:sz="8" w:space="0" w:color="000000"/>
              <w:right w:val="single" w:sz="8" w:space="0" w:color="000000"/>
            </w:tcBorders>
            <w:shd w:val="clear" w:color="auto" w:fill="FFFFFF"/>
            <w:vAlign w:val="center"/>
          </w:tcPr>
          <w:p w14:paraId="5BB65EF9"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0732</w:t>
            </w:r>
          </w:p>
        </w:tc>
        <w:tc>
          <w:tcPr>
            <w:tcW w:w="7038" w:type="dxa"/>
            <w:tcBorders>
              <w:top w:val="single" w:sz="4" w:space="0" w:color="000000"/>
              <w:bottom w:val="single" w:sz="8" w:space="0" w:color="000000"/>
              <w:right w:val="single" w:sz="8" w:space="0" w:color="000000"/>
            </w:tcBorders>
            <w:shd w:val="clear" w:color="auto" w:fill="FFFFFF"/>
            <w:vAlign w:val="center"/>
          </w:tcPr>
          <w:p w14:paraId="7E664DBF"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digər şəhərlərdə</w:t>
            </w:r>
          </w:p>
        </w:tc>
      </w:tr>
      <w:tr w:rsidR="00EA731C" w:rsidRPr="000A63AC" w14:paraId="471F388B"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5CCBA443"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21</w:t>
            </w:r>
          </w:p>
        </w:tc>
        <w:tc>
          <w:tcPr>
            <w:tcW w:w="1610" w:type="dxa"/>
            <w:tcBorders>
              <w:bottom w:val="single" w:sz="8" w:space="0" w:color="000000"/>
              <w:right w:val="single" w:sz="8" w:space="0" w:color="000000"/>
            </w:tcBorders>
            <w:shd w:val="clear" w:color="auto" w:fill="FFFFFF"/>
            <w:vAlign w:val="center"/>
          </w:tcPr>
          <w:p w14:paraId="0B69863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0733</w:t>
            </w:r>
          </w:p>
        </w:tc>
        <w:tc>
          <w:tcPr>
            <w:tcW w:w="7038" w:type="dxa"/>
            <w:tcBorders>
              <w:bottom w:val="single" w:sz="8" w:space="0" w:color="000000"/>
              <w:right w:val="single" w:sz="8" w:space="0" w:color="000000"/>
            </w:tcBorders>
            <w:shd w:val="clear" w:color="auto" w:fill="FFFFFF"/>
            <w:vAlign w:val="center"/>
          </w:tcPr>
          <w:p w14:paraId="6A4DD632"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rayon inzibati ərazi vahidlərinin inzibati mərkəzi olan inzibati ərazi vahidlərində və qəsəbələrdə</w:t>
            </w:r>
          </w:p>
        </w:tc>
      </w:tr>
      <w:tr w:rsidR="00EA731C" w:rsidRPr="000A63AC" w14:paraId="7AD3819E"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3C91A6B"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w:t>
            </w:r>
          </w:p>
        </w:tc>
        <w:tc>
          <w:tcPr>
            <w:tcW w:w="1610" w:type="dxa"/>
            <w:tcBorders>
              <w:bottom w:val="single" w:sz="8" w:space="0" w:color="000000"/>
              <w:right w:val="single" w:sz="8" w:space="0" w:color="000000"/>
            </w:tcBorders>
            <w:shd w:val="clear" w:color="auto" w:fill="FFFFFF"/>
            <w:vAlign w:val="center"/>
          </w:tcPr>
          <w:p w14:paraId="2507404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0734</w:t>
            </w:r>
          </w:p>
        </w:tc>
        <w:tc>
          <w:tcPr>
            <w:tcW w:w="7038" w:type="dxa"/>
            <w:tcBorders>
              <w:bottom w:val="single" w:sz="8" w:space="0" w:color="000000"/>
              <w:right w:val="single" w:sz="8" w:space="0" w:color="000000"/>
            </w:tcBorders>
            <w:shd w:val="clear" w:color="auto" w:fill="FFFFFF"/>
            <w:vAlign w:val="center"/>
          </w:tcPr>
          <w:p w14:paraId="2238DF19"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kənd yerlərində</w:t>
            </w:r>
          </w:p>
        </w:tc>
      </w:tr>
      <w:tr w:rsidR="00EA731C" w:rsidRPr="000A63AC" w14:paraId="7611ADBD"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F208BC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23</w:t>
            </w:r>
          </w:p>
        </w:tc>
        <w:tc>
          <w:tcPr>
            <w:tcW w:w="1610" w:type="dxa"/>
            <w:tcBorders>
              <w:bottom w:val="single" w:sz="8" w:space="0" w:color="000000"/>
              <w:right w:val="single" w:sz="8" w:space="0" w:color="000000"/>
            </w:tcBorders>
            <w:shd w:val="clear" w:color="auto" w:fill="FFFFFF"/>
            <w:vAlign w:val="center"/>
          </w:tcPr>
          <w:p w14:paraId="3EA005A0"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0735</w:t>
            </w:r>
          </w:p>
        </w:tc>
        <w:tc>
          <w:tcPr>
            <w:tcW w:w="7038" w:type="dxa"/>
            <w:tcBorders>
              <w:bottom w:val="single" w:sz="8" w:space="0" w:color="000000"/>
              <w:right w:val="single" w:sz="8" w:space="0" w:color="000000"/>
            </w:tcBorders>
            <w:shd w:val="clear" w:color="auto" w:fill="FFFFFF"/>
            <w:vAlign w:val="center"/>
          </w:tcPr>
          <w:p w14:paraId="1C048FE9"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w:t>
            </w:r>
          </w:p>
        </w:tc>
      </w:tr>
      <w:tr w:rsidR="00E5776A" w:rsidRPr="000A63AC" w14:paraId="387B1BC5"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AC051BC" w14:textId="20806801"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24</w:t>
            </w:r>
          </w:p>
        </w:tc>
        <w:tc>
          <w:tcPr>
            <w:tcW w:w="1610" w:type="dxa"/>
            <w:tcBorders>
              <w:top w:val="single" w:sz="4" w:space="0" w:color="000000"/>
              <w:bottom w:val="single" w:sz="8" w:space="0" w:color="000000"/>
              <w:right w:val="single" w:sz="8" w:space="0" w:color="000000"/>
            </w:tcBorders>
            <w:shd w:val="clear" w:color="auto" w:fill="FFFFFF"/>
            <w:vAlign w:val="center"/>
          </w:tcPr>
          <w:p w14:paraId="1F0C7FE0" w14:textId="29F837F5"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0740</w:t>
            </w:r>
          </w:p>
        </w:tc>
        <w:tc>
          <w:tcPr>
            <w:tcW w:w="7038" w:type="dxa"/>
            <w:tcBorders>
              <w:top w:val="single" w:sz="4" w:space="0" w:color="000000"/>
              <w:bottom w:val="single" w:sz="8" w:space="0" w:color="000000"/>
              <w:right w:val="single" w:sz="8" w:space="0" w:color="000000"/>
            </w:tcBorders>
            <w:shd w:val="clear" w:color="auto" w:fill="FFFFFF"/>
            <w:vAlign w:val="center"/>
          </w:tcPr>
          <w:p w14:paraId="3D928167" w14:textId="0CF4CE90" w:rsidR="00E5776A" w:rsidRDefault="00F3311C" w:rsidP="00401F10">
            <w:pPr>
              <w:widowControl w:val="0"/>
              <w:spacing w:line="360" w:lineRule="auto"/>
              <w:rPr>
                <w:rFonts w:ascii="Arial" w:eastAsia="Times New Roman" w:hAnsi="Arial" w:cs="Arial"/>
                <w:sz w:val="24"/>
                <w:szCs w:val="24"/>
                <w:lang w:val="az-Latn-AZ"/>
              </w:rPr>
            </w:pPr>
            <w:r w:rsidRPr="00F3311C">
              <w:rPr>
                <w:rFonts w:ascii="Arial" w:eastAsia="Times New Roman" w:hAnsi="Arial" w:cs="Arial"/>
                <w:sz w:val="24"/>
                <w:szCs w:val="24"/>
                <w:lang w:val="az-Latn-AZ"/>
              </w:rPr>
              <w:t>Bakı şəhərində fərdi qaydada (muzdlu işçi cəlb etmədən) avtomobil nəqliyyatı vasitəsilə yük daşıma fəaliyyəti göstərən fiziki şəxslər</w:t>
            </w:r>
          </w:p>
        </w:tc>
      </w:tr>
      <w:tr w:rsidR="00E5776A" w:rsidRPr="000A63AC" w14:paraId="63F13A84"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4C0DA627" w14:textId="428D50EC"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25</w:t>
            </w:r>
          </w:p>
        </w:tc>
        <w:tc>
          <w:tcPr>
            <w:tcW w:w="1610" w:type="dxa"/>
            <w:tcBorders>
              <w:top w:val="single" w:sz="4" w:space="0" w:color="000000"/>
              <w:bottom w:val="single" w:sz="8" w:space="0" w:color="000000"/>
              <w:right w:val="single" w:sz="8" w:space="0" w:color="000000"/>
            </w:tcBorders>
            <w:shd w:val="clear" w:color="auto" w:fill="FFFFFF"/>
            <w:vAlign w:val="center"/>
          </w:tcPr>
          <w:p w14:paraId="42ABF4FE" w14:textId="0D007786"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0741</w:t>
            </w:r>
          </w:p>
        </w:tc>
        <w:tc>
          <w:tcPr>
            <w:tcW w:w="7038" w:type="dxa"/>
            <w:tcBorders>
              <w:top w:val="single" w:sz="4" w:space="0" w:color="000000"/>
              <w:bottom w:val="single" w:sz="8" w:space="0" w:color="000000"/>
              <w:right w:val="single" w:sz="8" w:space="0" w:color="000000"/>
            </w:tcBorders>
            <w:shd w:val="clear" w:color="auto" w:fill="FFFFFF"/>
            <w:vAlign w:val="center"/>
          </w:tcPr>
          <w:p w14:paraId="59E29168" w14:textId="1089CC87" w:rsidR="00E5776A" w:rsidRDefault="00F3311C" w:rsidP="00401F10">
            <w:pPr>
              <w:widowControl w:val="0"/>
              <w:spacing w:line="360" w:lineRule="auto"/>
              <w:rPr>
                <w:rFonts w:ascii="Arial" w:eastAsia="Times New Roman" w:hAnsi="Arial" w:cs="Arial"/>
                <w:sz w:val="24"/>
                <w:szCs w:val="24"/>
                <w:lang w:val="az-Latn-AZ"/>
              </w:rPr>
            </w:pPr>
            <w:r w:rsidRPr="00F3311C">
              <w:rPr>
                <w:rFonts w:ascii="Arial" w:eastAsia="Times New Roman" w:hAnsi="Arial" w:cs="Arial"/>
                <w:sz w:val="24"/>
                <w:szCs w:val="24"/>
                <w:lang w:val="az-Latn-AZ"/>
              </w:rPr>
              <w:t>Abşeron rayonunda, Sumqayıt və Gəncə şəhərlərində fərdi qaydada (muzdlu işçi cəlb etmədən) avtomobil nəqliyyatı vasitəsilə yük daşıma fəaliyyəti göstərən fiziki şəxslər</w:t>
            </w:r>
          </w:p>
        </w:tc>
      </w:tr>
      <w:tr w:rsidR="00E5776A" w:rsidRPr="000A63AC" w14:paraId="756ABF4B"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4BFC68A3" w14:textId="67E32EEF"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26</w:t>
            </w:r>
          </w:p>
        </w:tc>
        <w:tc>
          <w:tcPr>
            <w:tcW w:w="1610" w:type="dxa"/>
            <w:tcBorders>
              <w:top w:val="single" w:sz="4" w:space="0" w:color="000000"/>
              <w:bottom w:val="single" w:sz="8" w:space="0" w:color="000000"/>
              <w:right w:val="single" w:sz="8" w:space="0" w:color="000000"/>
            </w:tcBorders>
            <w:shd w:val="clear" w:color="auto" w:fill="FFFFFF"/>
            <w:vAlign w:val="center"/>
          </w:tcPr>
          <w:p w14:paraId="2D471C78" w14:textId="086ED445"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0742</w:t>
            </w:r>
          </w:p>
        </w:tc>
        <w:tc>
          <w:tcPr>
            <w:tcW w:w="7038" w:type="dxa"/>
            <w:tcBorders>
              <w:top w:val="single" w:sz="4" w:space="0" w:color="000000"/>
              <w:bottom w:val="single" w:sz="8" w:space="0" w:color="000000"/>
              <w:right w:val="single" w:sz="8" w:space="0" w:color="000000"/>
            </w:tcBorders>
            <w:shd w:val="clear" w:color="auto" w:fill="FFFFFF"/>
            <w:vAlign w:val="center"/>
          </w:tcPr>
          <w:p w14:paraId="1C1BE69C" w14:textId="0A74778A" w:rsidR="00E5776A" w:rsidRDefault="00F3311C" w:rsidP="00401F10">
            <w:pPr>
              <w:widowControl w:val="0"/>
              <w:spacing w:line="360" w:lineRule="auto"/>
              <w:rPr>
                <w:rFonts w:ascii="Arial" w:eastAsia="Times New Roman" w:hAnsi="Arial" w:cs="Arial"/>
                <w:sz w:val="24"/>
                <w:szCs w:val="24"/>
                <w:lang w:val="az-Latn-AZ"/>
              </w:rPr>
            </w:pPr>
            <w:r w:rsidRPr="00F3311C">
              <w:rPr>
                <w:rFonts w:ascii="Arial" w:eastAsia="Times New Roman" w:hAnsi="Arial" w:cs="Arial"/>
                <w:sz w:val="24"/>
                <w:szCs w:val="24"/>
                <w:lang w:val="az-Latn-AZ"/>
              </w:rPr>
              <w:t>Digər şəhər və rayonlarda fərdi qaydada (muzdlu işçi cəlb etmədən) avtomobil nəqliyyatı vasitəsilə yük daşıma fəaliyyəti göstərən fiziki şəxslər</w:t>
            </w:r>
          </w:p>
        </w:tc>
      </w:tr>
      <w:tr w:rsidR="00EA731C" w14:paraId="1570A11E"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1F433289" w14:textId="57095E6C"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r w:rsidR="00F3311C">
              <w:rPr>
                <w:rFonts w:ascii="Arial" w:eastAsia="Times New Roman" w:hAnsi="Arial" w:cs="Arial"/>
                <w:sz w:val="24"/>
                <w:szCs w:val="24"/>
                <w:lang w:val="az-Latn-AZ"/>
              </w:rPr>
              <w:t>7</w:t>
            </w:r>
          </w:p>
        </w:tc>
        <w:tc>
          <w:tcPr>
            <w:tcW w:w="1610" w:type="dxa"/>
            <w:tcBorders>
              <w:top w:val="single" w:sz="4" w:space="0" w:color="000000"/>
              <w:bottom w:val="single" w:sz="8" w:space="0" w:color="000000"/>
              <w:right w:val="single" w:sz="8" w:space="0" w:color="000000"/>
            </w:tcBorders>
            <w:shd w:val="clear" w:color="auto" w:fill="FFFFFF"/>
            <w:vAlign w:val="center"/>
          </w:tcPr>
          <w:p w14:paraId="6FF66372"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0800</w:t>
            </w:r>
          </w:p>
        </w:tc>
        <w:tc>
          <w:tcPr>
            <w:tcW w:w="7038" w:type="dxa"/>
            <w:tcBorders>
              <w:top w:val="single" w:sz="4" w:space="0" w:color="000000"/>
              <w:bottom w:val="single" w:sz="8" w:space="0" w:color="000000"/>
              <w:right w:val="single" w:sz="8" w:space="0" w:color="000000"/>
            </w:tcBorders>
            <w:shd w:val="clear" w:color="auto" w:fill="FFFFFF"/>
            <w:vAlign w:val="center"/>
          </w:tcPr>
          <w:p w14:paraId="5A51F6A9"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Ailə kəndli təsərrüfatları</w:t>
            </w:r>
          </w:p>
        </w:tc>
      </w:tr>
      <w:tr w:rsidR="00EA731C" w:rsidRPr="000A63AC" w14:paraId="1E30C66E"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CE1A8B5" w14:textId="1D7827A8"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r w:rsidR="00F3311C">
              <w:rPr>
                <w:rFonts w:ascii="Arial" w:eastAsia="Times New Roman" w:hAnsi="Arial" w:cs="Arial"/>
                <w:sz w:val="24"/>
                <w:szCs w:val="24"/>
                <w:lang w:val="az-Latn-AZ"/>
              </w:rPr>
              <w:t>8</w:t>
            </w:r>
          </w:p>
        </w:tc>
        <w:tc>
          <w:tcPr>
            <w:tcW w:w="1610" w:type="dxa"/>
            <w:tcBorders>
              <w:bottom w:val="single" w:sz="8" w:space="0" w:color="000000"/>
              <w:right w:val="single" w:sz="8" w:space="0" w:color="000000"/>
            </w:tcBorders>
            <w:shd w:val="clear" w:color="auto" w:fill="FFFFFF"/>
            <w:vAlign w:val="center"/>
          </w:tcPr>
          <w:p w14:paraId="1811F30F"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0900</w:t>
            </w:r>
          </w:p>
        </w:tc>
        <w:tc>
          <w:tcPr>
            <w:tcW w:w="7038" w:type="dxa"/>
            <w:tcBorders>
              <w:bottom w:val="single" w:sz="8" w:space="0" w:color="000000"/>
              <w:right w:val="single" w:sz="8" w:space="0" w:color="000000"/>
            </w:tcBorders>
            <w:shd w:val="clear" w:color="auto" w:fill="FFFFFF"/>
            <w:vAlign w:val="center"/>
          </w:tcPr>
          <w:p w14:paraId="03A64EFC"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w:t>
            </w:r>
            <w:r>
              <w:rPr>
                <w:rFonts w:ascii="Arial" w:hAnsi="Arial" w:cs="Arial"/>
                <w:sz w:val="24"/>
                <w:szCs w:val="24"/>
                <w:lang w:val="az-Latn-AZ"/>
              </w:rPr>
              <w:t>Mülkiyyətində kənd təsərrüfatına yararlı torpaq sahəsi olan şəxslər</w:t>
            </w:r>
            <w:r>
              <w:rPr>
                <w:rFonts w:ascii="Arial" w:eastAsia="Times New Roman" w:hAnsi="Arial" w:cs="Arial"/>
                <w:sz w:val="24"/>
                <w:szCs w:val="24"/>
                <w:lang w:val="az-Latn-AZ"/>
              </w:rPr>
              <w:t>”</w:t>
            </w:r>
          </w:p>
        </w:tc>
      </w:tr>
      <w:tr w:rsidR="00EA731C" w14:paraId="551F1220"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50393C3B" w14:textId="25962A61"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r w:rsidR="00F3311C">
              <w:rPr>
                <w:rFonts w:ascii="Arial" w:eastAsia="Times New Roman" w:hAnsi="Arial" w:cs="Arial"/>
                <w:sz w:val="24"/>
                <w:szCs w:val="24"/>
                <w:lang w:val="az-Latn-AZ"/>
              </w:rPr>
              <w:t>9</w:t>
            </w:r>
          </w:p>
        </w:tc>
        <w:tc>
          <w:tcPr>
            <w:tcW w:w="1610" w:type="dxa"/>
            <w:tcBorders>
              <w:bottom w:val="single" w:sz="8" w:space="0" w:color="000000"/>
              <w:right w:val="single" w:sz="8" w:space="0" w:color="000000"/>
            </w:tcBorders>
            <w:shd w:val="clear" w:color="auto" w:fill="FFFFFF"/>
            <w:vAlign w:val="center"/>
          </w:tcPr>
          <w:p w14:paraId="3EC88E35"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8105</w:t>
            </w:r>
          </w:p>
        </w:tc>
        <w:tc>
          <w:tcPr>
            <w:tcW w:w="7038" w:type="dxa"/>
            <w:tcBorders>
              <w:bottom w:val="single" w:sz="8" w:space="0" w:color="000000"/>
              <w:right w:val="single" w:sz="8" w:space="0" w:color="000000"/>
            </w:tcBorders>
            <w:shd w:val="clear" w:color="auto" w:fill="FFFFFF"/>
            <w:vAlign w:val="center"/>
          </w:tcPr>
          <w:p w14:paraId="2F045AE0"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Xüsusi statusa malik təşkilatlar</w:t>
            </w:r>
          </w:p>
        </w:tc>
      </w:tr>
    </w:tbl>
    <w:p w14:paraId="24072BCB" w14:textId="60708C97" w:rsidR="00B6074A" w:rsidRDefault="00B6074A" w:rsidP="00401F10">
      <w:pPr>
        <w:spacing w:line="360" w:lineRule="auto"/>
        <w:ind w:firstLine="737"/>
        <w:jc w:val="both"/>
        <w:rPr>
          <w:rFonts w:ascii="Arial" w:hAnsi="Arial" w:cs="Arial"/>
          <w:b/>
          <w:sz w:val="24"/>
          <w:szCs w:val="24"/>
          <w:lang w:val="az-Latn-AZ"/>
        </w:rPr>
      </w:pPr>
    </w:p>
    <w:p w14:paraId="58CE6707" w14:textId="77777777" w:rsidR="00401F10" w:rsidRDefault="00401F10" w:rsidP="00401F10">
      <w:pPr>
        <w:spacing w:line="360" w:lineRule="auto"/>
        <w:ind w:firstLine="737"/>
        <w:jc w:val="both"/>
        <w:rPr>
          <w:rFonts w:ascii="Arial" w:hAnsi="Arial" w:cs="Arial"/>
          <w:b/>
          <w:sz w:val="24"/>
          <w:szCs w:val="24"/>
          <w:lang w:val="az-Latn-AZ"/>
        </w:rPr>
      </w:pPr>
    </w:p>
    <w:tbl>
      <w:tblPr>
        <w:tblW w:w="9938" w:type="dxa"/>
        <w:tblInd w:w="93" w:type="dxa"/>
        <w:tblLayout w:type="fixed"/>
        <w:tblLook w:val="0000" w:firstRow="0" w:lastRow="0" w:firstColumn="0" w:lastColumn="0" w:noHBand="0" w:noVBand="0"/>
      </w:tblPr>
      <w:tblGrid>
        <w:gridCol w:w="1290"/>
        <w:gridCol w:w="1589"/>
        <w:gridCol w:w="7059"/>
      </w:tblGrid>
      <w:tr w:rsidR="00B6074A" w:rsidRPr="000A63AC" w14:paraId="38DFC6FD" w14:textId="77777777" w:rsidTr="005E4A8D">
        <w:trPr>
          <w:trHeight w:val="630"/>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CCECFF"/>
            <w:vAlign w:val="center"/>
          </w:tcPr>
          <w:p w14:paraId="0ED267AB" w14:textId="77777777" w:rsidR="00B6074A" w:rsidRDefault="008B5776" w:rsidP="005E4A8D">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İşsizlikdən sığorta üçün fəaliyyət növləri</w:t>
            </w:r>
          </w:p>
        </w:tc>
      </w:tr>
      <w:tr w:rsidR="00EA731C" w14:paraId="72AF91CE" w14:textId="77777777" w:rsidTr="0014058D">
        <w:trPr>
          <w:trHeight w:val="960"/>
        </w:trPr>
        <w:tc>
          <w:tcPr>
            <w:tcW w:w="1290" w:type="dxa"/>
            <w:tcBorders>
              <w:top w:val="single" w:sz="8" w:space="0" w:color="auto"/>
              <w:left w:val="single" w:sz="8" w:space="0" w:color="000000"/>
              <w:bottom w:val="single" w:sz="8" w:space="0" w:color="000000"/>
              <w:right w:val="single" w:sz="8" w:space="0" w:color="000000"/>
            </w:tcBorders>
            <w:shd w:val="clear" w:color="auto" w:fill="CCECFF"/>
            <w:vAlign w:val="center"/>
          </w:tcPr>
          <w:p w14:paraId="7BE1B6C4"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Sıra nömrəsi</w:t>
            </w:r>
          </w:p>
        </w:tc>
        <w:tc>
          <w:tcPr>
            <w:tcW w:w="1589" w:type="dxa"/>
            <w:tcBorders>
              <w:top w:val="single" w:sz="8" w:space="0" w:color="auto"/>
              <w:bottom w:val="single" w:sz="8" w:space="0" w:color="000000"/>
              <w:right w:val="single" w:sz="8" w:space="0" w:color="000000"/>
            </w:tcBorders>
            <w:shd w:val="clear" w:color="auto" w:fill="CCECFF"/>
            <w:vAlign w:val="center"/>
          </w:tcPr>
          <w:p w14:paraId="1D2D7BC2"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kodu</w:t>
            </w:r>
          </w:p>
        </w:tc>
        <w:tc>
          <w:tcPr>
            <w:tcW w:w="7059" w:type="dxa"/>
            <w:tcBorders>
              <w:top w:val="single" w:sz="8" w:space="0" w:color="auto"/>
              <w:bottom w:val="single" w:sz="8" w:space="0" w:color="000000"/>
              <w:right w:val="single" w:sz="8" w:space="0" w:color="000000"/>
            </w:tcBorders>
            <w:shd w:val="clear" w:color="auto" w:fill="CCECFF"/>
            <w:vAlign w:val="center"/>
          </w:tcPr>
          <w:p w14:paraId="74F1935F" w14:textId="77777777" w:rsidR="00B6074A" w:rsidRDefault="008B5776" w:rsidP="005E4A8D">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Fəaliyyət növünün adı</w:t>
            </w:r>
          </w:p>
        </w:tc>
      </w:tr>
      <w:tr w:rsidR="00EA731C" w:rsidRPr="000A63AC" w14:paraId="2514F0CE" w14:textId="77777777">
        <w:trPr>
          <w:trHeight w:val="600"/>
        </w:trPr>
        <w:tc>
          <w:tcPr>
            <w:tcW w:w="1290" w:type="dxa"/>
            <w:tcBorders>
              <w:left w:val="single" w:sz="8" w:space="0" w:color="000000"/>
              <w:bottom w:val="single" w:sz="8" w:space="0" w:color="000000"/>
              <w:right w:val="single" w:sz="8" w:space="0" w:color="000000"/>
            </w:tcBorders>
            <w:shd w:val="clear" w:color="auto" w:fill="FFFFFF"/>
            <w:vAlign w:val="center"/>
          </w:tcPr>
          <w:p w14:paraId="5479740F"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w:t>
            </w:r>
          </w:p>
        </w:tc>
        <w:tc>
          <w:tcPr>
            <w:tcW w:w="1589" w:type="dxa"/>
            <w:tcBorders>
              <w:bottom w:val="single" w:sz="8" w:space="0" w:color="000000"/>
              <w:right w:val="single" w:sz="8" w:space="0" w:color="000000"/>
            </w:tcBorders>
            <w:shd w:val="clear" w:color="auto" w:fill="FFFFFF"/>
            <w:vAlign w:val="center"/>
          </w:tcPr>
          <w:p w14:paraId="526656C3"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1100</w:t>
            </w:r>
          </w:p>
        </w:tc>
        <w:tc>
          <w:tcPr>
            <w:tcW w:w="7059" w:type="dxa"/>
            <w:tcBorders>
              <w:bottom w:val="single" w:sz="8" w:space="0" w:color="000000"/>
              <w:right w:val="single" w:sz="8" w:space="0" w:color="000000"/>
            </w:tcBorders>
            <w:shd w:val="clear" w:color="auto" w:fill="FFFFFF"/>
            <w:vAlign w:val="center"/>
          </w:tcPr>
          <w:p w14:paraId="3B1B6596" w14:textId="77777777" w:rsidR="00B6074A" w:rsidRDefault="008B5776" w:rsidP="005E4A8D">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Muzdla işləyənləri işə götürən sığortaedənlər</w:t>
            </w:r>
          </w:p>
        </w:tc>
      </w:tr>
      <w:tr w:rsidR="00EA731C" w14:paraId="109C58FE" w14:textId="77777777">
        <w:trPr>
          <w:trHeight w:val="600"/>
        </w:trPr>
        <w:tc>
          <w:tcPr>
            <w:tcW w:w="1290" w:type="dxa"/>
            <w:tcBorders>
              <w:left w:val="single" w:sz="8" w:space="0" w:color="000000"/>
              <w:bottom w:val="single" w:sz="8" w:space="0" w:color="000000"/>
              <w:right w:val="single" w:sz="8" w:space="0" w:color="000000"/>
            </w:tcBorders>
            <w:shd w:val="clear" w:color="auto" w:fill="FFFFFF"/>
            <w:vAlign w:val="center"/>
          </w:tcPr>
          <w:p w14:paraId="2F66C2F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p>
        </w:tc>
        <w:tc>
          <w:tcPr>
            <w:tcW w:w="1589" w:type="dxa"/>
            <w:tcBorders>
              <w:bottom w:val="single" w:sz="8" w:space="0" w:color="000000"/>
              <w:right w:val="single" w:sz="8" w:space="0" w:color="000000"/>
            </w:tcBorders>
            <w:shd w:val="clear" w:color="auto" w:fill="FFFFFF"/>
            <w:vAlign w:val="center"/>
          </w:tcPr>
          <w:p w14:paraId="14532793"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1200</w:t>
            </w:r>
          </w:p>
        </w:tc>
        <w:tc>
          <w:tcPr>
            <w:tcW w:w="7059" w:type="dxa"/>
            <w:tcBorders>
              <w:bottom w:val="single" w:sz="8" w:space="0" w:color="000000"/>
              <w:right w:val="single" w:sz="8" w:space="0" w:color="000000"/>
            </w:tcBorders>
            <w:shd w:val="clear" w:color="auto" w:fill="FFFFFF"/>
            <w:vAlign w:val="center"/>
          </w:tcPr>
          <w:p w14:paraId="5521E6B4" w14:textId="77777777" w:rsidR="00B6074A" w:rsidRDefault="008B5776" w:rsidP="005E4A8D">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Xüsusi statusa malik təşkilatlar</w:t>
            </w:r>
          </w:p>
        </w:tc>
      </w:tr>
    </w:tbl>
    <w:p w14:paraId="2428F33A" w14:textId="01536026" w:rsidR="00B6074A" w:rsidRDefault="00B6074A" w:rsidP="00401F10">
      <w:pPr>
        <w:spacing w:line="360" w:lineRule="auto"/>
        <w:ind w:firstLine="737"/>
        <w:jc w:val="both"/>
        <w:rPr>
          <w:rFonts w:ascii="Arial" w:hAnsi="Arial" w:cs="Arial"/>
          <w:b/>
          <w:sz w:val="24"/>
          <w:szCs w:val="24"/>
          <w:lang w:val="az-Latn-AZ"/>
        </w:rPr>
      </w:pPr>
    </w:p>
    <w:p w14:paraId="769C34CB" w14:textId="77777777" w:rsidR="00401F10" w:rsidRDefault="00401F10" w:rsidP="00401F10">
      <w:pPr>
        <w:spacing w:line="360" w:lineRule="auto"/>
        <w:ind w:firstLine="737"/>
        <w:jc w:val="both"/>
        <w:rPr>
          <w:rFonts w:ascii="Arial" w:hAnsi="Arial" w:cs="Arial"/>
          <w:b/>
          <w:sz w:val="24"/>
          <w:szCs w:val="24"/>
          <w:lang w:val="az-Latn-AZ"/>
        </w:rPr>
      </w:pPr>
    </w:p>
    <w:tbl>
      <w:tblPr>
        <w:tblW w:w="9938" w:type="dxa"/>
        <w:tblInd w:w="93" w:type="dxa"/>
        <w:tblLayout w:type="fixed"/>
        <w:tblLook w:val="0000" w:firstRow="0" w:lastRow="0" w:firstColumn="0" w:lastColumn="0" w:noHBand="0" w:noVBand="0"/>
      </w:tblPr>
      <w:tblGrid>
        <w:gridCol w:w="1290"/>
        <w:gridCol w:w="1589"/>
        <w:gridCol w:w="7059"/>
      </w:tblGrid>
      <w:tr w:rsidR="00B6074A" w:rsidRPr="000A63AC" w14:paraId="0EE1E248" w14:textId="77777777" w:rsidTr="005E4A8D">
        <w:trPr>
          <w:trHeight w:val="630"/>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CCECFF"/>
            <w:vAlign w:val="center"/>
          </w:tcPr>
          <w:p w14:paraId="5207C373" w14:textId="77777777" w:rsidR="00B6074A" w:rsidRDefault="008B5776" w:rsidP="005E4A8D">
            <w:pPr>
              <w:widowControl w:val="0"/>
              <w:spacing w:line="360" w:lineRule="auto"/>
              <w:jc w:val="center"/>
              <w:rPr>
                <w:rFonts w:ascii="Arial" w:hAnsi="Arial" w:cs="Arial"/>
                <w:sz w:val="24"/>
                <w:szCs w:val="24"/>
                <w:lang w:val="az-Latn-AZ"/>
              </w:rPr>
            </w:pPr>
            <w:r>
              <w:rPr>
                <w:rFonts w:ascii="Arial" w:hAnsi="Arial" w:cs="Arial"/>
                <w:b/>
                <w:sz w:val="24"/>
                <w:szCs w:val="24"/>
                <w:lang w:val="az-Latn-AZ"/>
              </w:rPr>
              <w:t>İcbari tibbi sığorta</w:t>
            </w:r>
            <w:r>
              <w:rPr>
                <w:rFonts w:ascii="Arial" w:eastAsia="Times New Roman" w:hAnsi="Arial" w:cs="Arial"/>
                <w:b/>
                <w:bCs/>
                <w:sz w:val="24"/>
                <w:szCs w:val="24"/>
                <w:lang w:val="az-Latn-AZ"/>
              </w:rPr>
              <w:t xml:space="preserve"> məqsədləri üçün fəaliyyət növləri</w:t>
            </w:r>
          </w:p>
        </w:tc>
      </w:tr>
      <w:tr w:rsidR="00EA731C" w14:paraId="4D05F4EB" w14:textId="77777777">
        <w:trPr>
          <w:trHeight w:val="960"/>
        </w:trPr>
        <w:tc>
          <w:tcPr>
            <w:tcW w:w="1290" w:type="dxa"/>
            <w:tcBorders>
              <w:left w:val="single" w:sz="8" w:space="0" w:color="000000"/>
              <w:bottom w:val="single" w:sz="8" w:space="0" w:color="000000"/>
              <w:right w:val="single" w:sz="8" w:space="0" w:color="000000"/>
            </w:tcBorders>
            <w:shd w:val="clear" w:color="auto" w:fill="CCECFF"/>
            <w:vAlign w:val="center"/>
          </w:tcPr>
          <w:p w14:paraId="0AB28CEC"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Sıra nömrəsi</w:t>
            </w:r>
          </w:p>
        </w:tc>
        <w:tc>
          <w:tcPr>
            <w:tcW w:w="1589" w:type="dxa"/>
            <w:tcBorders>
              <w:bottom w:val="single" w:sz="8" w:space="0" w:color="000000"/>
              <w:right w:val="single" w:sz="8" w:space="0" w:color="000000"/>
            </w:tcBorders>
            <w:shd w:val="clear" w:color="auto" w:fill="CCECFF"/>
            <w:vAlign w:val="center"/>
          </w:tcPr>
          <w:p w14:paraId="7ED4E603"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kodu</w:t>
            </w:r>
          </w:p>
        </w:tc>
        <w:tc>
          <w:tcPr>
            <w:tcW w:w="7059" w:type="dxa"/>
            <w:tcBorders>
              <w:bottom w:val="single" w:sz="8" w:space="0" w:color="000000"/>
              <w:right w:val="single" w:sz="8" w:space="0" w:color="000000"/>
            </w:tcBorders>
            <w:shd w:val="clear" w:color="auto" w:fill="CCECFF"/>
            <w:vAlign w:val="center"/>
          </w:tcPr>
          <w:p w14:paraId="48890EB4" w14:textId="77777777" w:rsidR="00B6074A" w:rsidRDefault="008B5776" w:rsidP="005E4A8D">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adı</w:t>
            </w:r>
          </w:p>
        </w:tc>
      </w:tr>
      <w:tr w:rsidR="00EA731C" w:rsidRPr="000A63AC" w14:paraId="39E4924D" w14:textId="77777777">
        <w:trPr>
          <w:trHeight w:val="600"/>
        </w:trPr>
        <w:tc>
          <w:tcPr>
            <w:tcW w:w="1290" w:type="dxa"/>
            <w:tcBorders>
              <w:left w:val="single" w:sz="8" w:space="0" w:color="000000"/>
              <w:bottom w:val="single" w:sz="8" w:space="0" w:color="000000"/>
              <w:right w:val="single" w:sz="8" w:space="0" w:color="000000"/>
            </w:tcBorders>
            <w:shd w:val="clear" w:color="auto" w:fill="FFFFFF"/>
            <w:vAlign w:val="center"/>
          </w:tcPr>
          <w:p w14:paraId="7891B9E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w:t>
            </w:r>
          </w:p>
        </w:tc>
        <w:tc>
          <w:tcPr>
            <w:tcW w:w="1589" w:type="dxa"/>
            <w:tcBorders>
              <w:bottom w:val="single" w:sz="8" w:space="0" w:color="000000"/>
              <w:right w:val="single" w:sz="8" w:space="0" w:color="000000"/>
            </w:tcBorders>
            <w:shd w:val="clear" w:color="auto" w:fill="FFFFFF"/>
            <w:vAlign w:val="center"/>
          </w:tcPr>
          <w:p w14:paraId="0996C225"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2100</w:t>
            </w:r>
          </w:p>
        </w:tc>
        <w:tc>
          <w:tcPr>
            <w:tcW w:w="7059" w:type="dxa"/>
            <w:tcBorders>
              <w:bottom w:val="single" w:sz="8" w:space="0" w:color="000000"/>
              <w:right w:val="single" w:sz="8" w:space="0" w:color="000000"/>
            </w:tcBorders>
            <w:shd w:val="clear" w:color="auto" w:fill="FFFFFF"/>
            <w:vAlign w:val="center"/>
          </w:tcPr>
          <w:p w14:paraId="77A2C175"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Muzdla işləyənləri işə götürən sığortaedənlər (İcbari tibbi sığorta haqqı üzrə)</w:t>
            </w:r>
          </w:p>
        </w:tc>
      </w:tr>
      <w:tr w:rsidR="00EA731C" w14:paraId="371185E6" w14:textId="77777777">
        <w:trPr>
          <w:trHeight w:val="600"/>
        </w:trPr>
        <w:tc>
          <w:tcPr>
            <w:tcW w:w="1290" w:type="dxa"/>
            <w:tcBorders>
              <w:left w:val="single" w:sz="8" w:space="0" w:color="000000"/>
              <w:bottom w:val="single" w:sz="4" w:space="0" w:color="000000"/>
              <w:right w:val="single" w:sz="8" w:space="0" w:color="000000"/>
            </w:tcBorders>
            <w:shd w:val="clear" w:color="auto" w:fill="FFFFFF"/>
            <w:vAlign w:val="center"/>
          </w:tcPr>
          <w:p w14:paraId="10CD63E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p>
        </w:tc>
        <w:tc>
          <w:tcPr>
            <w:tcW w:w="1589" w:type="dxa"/>
            <w:tcBorders>
              <w:bottom w:val="single" w:sz="4" w:space="0" w:color="000000"/>
              <w:right w:val="single" w:sz="8" w:space="0" w:color="000000"/>
            </w:tcBorders>
            <w:shd w:val="clear" w:color="auto" w:fill="FFFFFF"/>
            <w:vAlign w:val="center"/>
          </w:tcPr>
          <w:p w14:paraId="327F274E"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2200</w:t>
            </w:r>
          </w:p>
        </w:tc>
        <w:tc>
          <w:tcPr>
            <w:tcW w:w="7059" w:type="dxa"/>
            <w:tcBorders>
              <w:bottom w:val="single" w:sz="4" w:space="0" w:color="000000"/>
              <w:right w:val="single" w:sz="8" w:space="0" w:color="000000"/>
            </w:tcBorders>
            <w:shd w:val="clear" w:color="auto" w:fill="FFFFFF"/>
            <w:vAlign w:val="center"/>
          </w:tcPr>
          <w:p w14:paraId="5313BB9E"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Fərdi sahibkarlar</w:t>
            </w:r>
          </w:p>
        </w:tc>
      </w:tr>
      <w:tr w:rsidR="00B6074A" w14:paraId="2398359F" w14:textId="77777777" w:rsidTr="005E4A8D">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A98CE"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4DEEA"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2201</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8AD2C"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Xüsusi notariuslar</w:t>
            </w:r>
          </w:p>
        </w:tc>
      </w:tr>
      <w:tr w:rsidR="00B6074A" w:rsidRPr="000A63AC" w14:paraId="2DD63489" w14:textId="77777777" w:rsidTr="005E4A8D">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4DD6ED"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4</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B047C"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2202</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7E05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Vəkillər kollegiyasının üzvləri, sərbəst auditorlar, sərbəst mühasiblər, mediatorlar</w:t>
            </w:r>
          </w:p>
        </w:tc>
      </w:tr>
      <w:tr w:rsidR="00B6074A" w:rsidRPr="000A63AC" w14:paraId="719CD256" w14:textId="77777777" w:rsidTr="005E4A8D">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A37D3"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2C5B23"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2300</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B14479"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hAnsi="Arial" w:cs="Arial"/>
                <w:bCs/>
                <w:sz w:val="24"/>
                <w:szCs w:val="24"/>
                <w:lang w:val="az-Latn-AZ" w:eastAsia="en-US"/>
              </w:rPr>
              <w:t xml:space="preserve">Mülki-hüquqi müqavilələr əsasında işləri (xidmətləri) yerinə yetirən fiziki şəxslər üzrə </w:t>
            </w:r>
            <w:r>
              <w:rPr>
                <w:rFonts w:ascii="Arial" w:eastAsia="Times New Roman" w:hAnsi="Arial" w:cs="Arial"/>
                <w:sz w:val="24"/>
                <w:szCs w:val="24"/>
                <w:lang w:val="az-Latn-AZ"/>
              </w:rPr>
              <w:t>(fərdi sahibkarlar istisna olmaqla)</w:t>
            </w:r>
          </w:p>
        </w:tc>
      </w:tr>
      <w:tr w:rsidR="00B6074A" w14:paraId="49652764" w14:textId="77777777" w:rsidTr="005E4A8D">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E1B2A"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A4DFB7" w14:textId="77777777" w:rsidR="00B6074A" w:rsidRDefault="008B5776" w:rsidP="005E4A8D">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2400</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2757EE" w14:textId="77777777" w:rsidR="00B6074A" w:rsidRDefault="008B5776" w:rsidP="00401F10">
            <w:pPr>
              <w:widowControl w:val="0"/>
              <w:spacing w:line="360" w:lineRule="auto"/>
              <w:rPr>
                <w:rFonts w:ascii="Arial" w:hAnsi="Arial" w:cs="Arial"/>
                <w:bCs/>
                <w:sz w:val="24"/>
                <w:szCs w:val="24"/>
                <w:lang w:val="az-Latn-AZ" w:eastAsia="en-US"/>
              </w:rPr>
            </w:pPr>
            <w:r>
              <w:rPr>
                <w:rFonts w:ascii="Arial" w:eastAsia="Times New Roman" w:hAnsi="Arial" w:cs="Arial"/>
                <w:sz w:val="24"/>
                <w:szCs w:val="24"/>
                <w:lang w:val="az-Latn-AZ"/>
              </w:rPr>
              <w:t>Xüsusi statusa malik təşkilatlar</w:t>
            </w:r>
          </w:p>
        </w:tc>
      </w:tr>
    </w:tbl>
    <w:p w14:paraId="48A510AD" w14:textId="77777777" w:rsidR="00B6074A" w:rsidRDefault="00B6074A" w:rsidP="00401F10">
      <w:pPr>
        <w:spacing w:line="360" w:lineRule="auto"/>
        <w:ind w:firstLine="737"/>
        <w:jc w:val="both"/>
        <w:rPr>
          <w:rFonts w:ascii="Arial" w:hAnsi="Arial" w:cs="Arial"/>
          <w:b/>
          <w:sz w:val="24"/>
          <w:szCs w:val="24"/>
          <w:lang w:val="az-Latn-AZ"/>
        </w:rPr>
      </w:pPr>
    </w:p>
    <w:sectPr w:rsidR="00B6074A" w:rsidSect="005E4A8D">
      <w:pgSz w:w="11906" w:h="16838"/>
      <w:pgMar w:top="567" w:right="567" w:bottom="567" w:left="1418" w:header="0" w:footer="0" w:gutter="0"/>
      <w:cols w:space="720"/>
      <w:formProt w:val="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Lat">
    <w:altName w:val="Arial"/>
    <w:charset w:val="CC"/>
    <w:family w:val="swiss"/>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ArialMT">
    <w:altName w:val="MS Mincho"/>
    <w:charset w:val="01"/>
    <w:family w:val="swiss"/>
    <w:pitch w:val="default"/>
  </w:font>
  <w:font w:name="m-regular">
    <w:altName w:val="Calibri"/>
    <w:charset w:val="01"/>
    <w:family w:val="swiss"/>
    <w:pitch w:val="default"/>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if Alakbar">
    <w15:presenceInfo w15:providerId="Windows Live" w15:userId="d55201068f9f83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trackRevisions/>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74A"/>
    <w:rsid w:val="00012511"/>
    <w:rsid w:val="00015700"/>
    <w:rsid w:val="00027BE6"/>
    <w:rsid w:val="00036AF8"/>
    <w:rsid w:val="000A63AC"/>
    <w:rsid w:val="000F3F0A"/>
    <w:rsid w:val="001020AF"/>
    <w:rsid w:val="001139CB"/>
    <w:rsid w:val="00125F89"/>
    <w:rsid w:val="0014058D"/>
    <w:rsid w:val="001747C1"/>
    <w:rsid w:val="001D22C3"/>
    <w:rsid w:val="001E0E7F"/>
    <w:rsid w:val="00226235"/>
    <w:rsid w:val="00250A61"/>
    <w:rsid w:val="002829A6"/>
    <w:rsid w:val="002A341B"/>
    <w:rsid w:val="002B6499"/>
    <w:rsid w:val="002D0FF1"/>
    <w:rsid w:val="002E267F"/>
    <w:rsid w:val="002F2E17"/>
    <w:rsid w:val="00313924"/>
    <w:rsid w:val="003A085F"/>
    <w:rsid w:val="003A63A3"/>
    <w:rsid w:val="003F08C1"/>
    <w:rsid w:val="00401F10"/>
    <w:rsid w:val="004159EB"/>
    <w:rsid w:val="00421B3D"/>
    <w:rsid w:val="00440C83"/>
    <w:rsid w:val="0048765C"/>
    <w:rsid w:val="005259C7"/>
    <w:rsid w:val="00560830"/>
    <w:rsid w:val="00570E40"/>
    <w:rsid w:val="005947EB"/>
    <w:rsid w:val="005B7DA8"/>
    <w:rsid w:val="005E4A8D"/>
    <w:rsid w:val="005F328A"/>
    <w:rsid w:val="0060055F"/>
    <w:rsid w:val="006431BF"/>
    <w:rsid w:val="0064664B"/>
    <w:rsid w:val="00665A3B"/>
    <w:rsid w:val="00670AFA"/>
    <w:rsid w:val="00691FBC"/>
    <w:rsid w:val="006E0938"/>
    <w:rsid w:val="007C06CE"/>
    <w:rsid w:val="008058FD"/>
    <w:rsid w:val="00813F61"/>
    <w:rsid w:val="0088004D"/>
    <w:rsid w:val="008B5776"/>
    <w:rsid w:val="0098199A"/>
    <w:rsid w:val="009A5735"/>
    <w:rsid w:val="009F2F2D"/>
    <w:rsid w:val="009F3F7A"/>
    <w:rsid w:val="00A31282"/>
    <w:rsid w:val="00A50415"/>
    <w:rsid w:val="00AF1FA0"/>
    <w:rsid w:val="00AF3614"/>
    <w:rsid w:val="00B02542"/>
    <w:rsid w:val="00B17FCF"/>
    <w:rsid w:val="00B30038"/>
    <w:rsid w:val="00B32E5F"/>
    <w:rsid w:val="00B6074A"/>
    <w:rsid w:val="00B618AF"/>
    <w:rsid w:val="00B777A1"/>
    <w:rsid w:val="00BD4A9E"/>
    <w:rsid w:val="00BF5018"/>
    <w:rsid w:val="00C23B2D"/>
    <w:rsid w:val="00C33DAB"/>
    <w:rsid w:val="00CB73F1"/>
    <w:rsid w:val="00CC697C"/>
    <w:rsid w:val="00CD2634"/>
    <w:rsid w:val="00CD2D3A"/>
    <w:rsid w:val="00D64A0F"/>
    <w:rsid w:val="00D93811"/>
    <w:rsid w:val="00DA55EF"/>
    <w:rsid w:val="00E34008"/>
    <w:rsid w:val="00E5776A"/>
    <w:rsid w:val="00EA731C"/>
    <w:rsid w:val="00ED6590"/>
    <w:rsid w:val="00F235A6"/>
    <w:rsid w:val="00F3311C"/>
    <w:rsid w:val="00F36223"/>
    <w:rsid w:val="00FB4E83"/>
    <w:rsid w:val="00FD31D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E62BA"/>
  <w15:docId w15:val="{1DE3B1B4-90EA-49D4-BC3C-92ED3AE53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00" w:lineRule="atLeast"/>
    </w:pPr>
    <w:rPr>
      <w:rFonts w:ascii="Calibri" w:eastAsia="SimSun" w:hAnsi="Calibri" w:cs="Calibri"/>
      <w:sz w:val="22"/>
      <w:szCs w:val="22"/>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qFormat/>
  </w:style>
  <w:style w:type="character" w:customStyle="1" w:styleId="a3">
    <w:name w:val="Текст Знак"/>
    <w:uiPriority w:val="99"/>
    <w:qFormat/>
    <w:rPr>
      <w:rFonts w:ascii="Calibri" w:hAnsi="Calibri"/>
      <w:sz w:val="22"/>
      <w:szCs w:val="21"/>
    </w:rPr>
  </w:style>
  <w:style w:type="character" w:customStyle="1" w:styleId="BalloonTextChar">
    <w:name w:val="Balloon Text Char"/>
    <w:qFormat/>
    <w:rPr>
      <w:rFonts w:ascii="Tahoma" w:hAnsi="Tahoma" w:cs="Tahoma"/>
      <w:sz w:val="16"/>
      <w:szCs w:val="16"/>
    </w:rPr>
  </w:style>
  <w:style w:type="character" w:customStyle="1" w:styleId="CommentReference1">
    <w:name w:val="Comment Reference1"/>
    <w:qFormat/>
    <w:rPr>
      <w:sz w:val="16"/>
      <w:szCs w:val="16"/>
    </w:rPr>
  </w:style>
  <w:style w:type="character" w:customStyle="1" w:styleId="CommentTextChar">
    <w:name w:val="Comment Text Char"/>
    <w:qFormat/>
    <w:rPr>
      <w:rFonts w:ascii="Calibri" w:hAnsi="Calibri"/>
      <w:sz w:val="20"/>
      <w:szCs w:val="20"/>
    </w:rPr>
  </w:style>
  <w:style w:type="character" w:customStyle="1" w:styleId="CommentSubjectChar">
    <w:name w:val="Comment Subject Char"/>
    <w:qFormat/>
    <w:rPr>
      <w:rFonts w:ascii="Calibri" w:hAnsi="Calibri"/>
      <w:b/>
      <w:bCs/>
      <w:sz w:val="20"/>
      <w:szCs w:val="20"/>
    </w:rPr>
  </w:style>
  <w:style w:type="character" w:customStyle="1" w:styleId="PlainTextChar1">
    <w:name w:val="Plain Text Char1"/>
    <w:uiPriority w:val="99"/>
    <w:semiHidden/>
    <w:qFormat/>
    <w:rsid w:val="00134067"/>
    <w:rPr>
      <w:rFonts w:ascii="Courier New" w:eastAsia="SimSun" w:hAnsi="Courier New" w:cs="Courier New"/>
      <w:lang w:eastAsia="ar-SA"/>
    </w:rPr>
  </w:style>
  <w:style w:type="character" w:customStyle="1" w:styleId="a4">
    <w:name w:val="Текст выноски Знак"/>
    <w:uiPriority w:val="99"/>
    <w:semiHidden/>
    <w:qFormat/>
    <w:rsid w:val="0063126B"/>
    <w:rPr>
      <w:rFonts w:ascii="Tahoma" w:eastAsia="SimSun" w:hAnsi="Tahoma" w:cs="Tahoma"/>
      <w:sz w:val="16"/>
      <w:szCs w:val="16"/>
      <w:lang w:eastAsia="ar-SA"/>
    </w:rPr>
  </w:style>
  <w:style w:type="character" w:styleId="a5">
    <w:name w:val="Hyperlink"/>
    <w:rPr>
      <w:color w:val="000080"/>
      <w:u w:val="single"/>
    </w:rPr>
  </w:style>
  <w:style w:type="paragraph" w:customStyle="1" w:styleId="Heading">
    <w:name w:val="Heading"/>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20"/>
    </w:pPr>
  </w:style>
  <w:style w:type="paragraph" w:styleId="a7">
    <w:name w:val="List"/>
    <w:basedOn w:val="a6"/>
    <w:rPr>
      <w:rFonts w:cs="Mangal"/>
    </w:rPr>
  </w:style>
  <w:style w:type="paragraph" w:styleId="a8">
    <w:name w:val="caption"/>
    <w:basedOn w:val="a"/>
    <w:qFormat/>
    <w:rsid w:val="00B269FA"/>
    <w:pPr>
      <w:suppressAutoHyphens w:val="0"/>
      <w:spacing w:line="240" w:lineRule="auto"/>
      <w:ind w:right="-1050"/>
      <w:jc w:val="center"/>
    </w:pPr>
    <w:rPr>
      <w:rFonts w:ascii="Arial AzLat" w:eastAsia="Times New Roman" w:hAnsi="Arial AzLat" w:cs="Times New Roman"/>
      <w:sz w:val="28"/>
      <w:szCs w:val="20"/>
      <w:lang w:eastAsia="ru-RU"/>
    </w:rPr>
  </w:style>
  <w:style w:type="paragraph" w:customStyle="1" w:styleId="Index">
    <w:name w:val="Index"/>
    <w:basedOn w:val="a"/>
    <w:qFormat/>
    <w:pPr>
      <w:suppressLineNumbers/>
    </w:pPr>
    <w:rPr>
      <w:rFonts w:ascii="Arial" w:hAnsi="Arial" w:cs="Mangal"/>
    </w:rPr>
  </w:style>
  <w:style w:type="paragraph" w:customStyle="1" w:styleId="1">
    <w:name w:val="Заголовок1"/>
    <w:basedOn w:val="a"/>
    <w:next w:val="a6"/>
    <w:qFormat/>
    <w:pPr>
      <w:keepNext/>
      <w:spacing w:before="240" w:after="120"/>
    </w:pPr>
    <w:rPr>
      <w:rFonts w:ascii="Arial" w:eastAsia="Microsoft YaHei" w:hAnsi="Arial" w:cs="Mangal"/>
      <w:sz w:val="28"/>
      <w:szCs w:val="28"/>
    </w:rPr>
  </w:style>
  <w:style w:type="paragraph" w:customStyle="1" w:styleId="10">
    <w:name w:val="Название1"/>
    <w:basedOn w:val="a"/>
    <w:qFormat/>
    <w:pPr>
      <w:suppressLineNumbers/>
      <w:spacing w:before="120" w:after="120"/>
    </w:pPr>
    <w:rPr>
      <w:rFonts w:cs="Mangal"/>
      <w:i/>
      <w:iCs/>
      <w:sz w:val="24"/>
      <w:szCs w:val="24"/>
    </w:rPr>
  </w:style>
  <w:style w:type="paragraph" w:customStyle="1" w:styleId="11">
    <w:name w:val="Указатель1"/>
    <w:basedOn w:val="a"/>
    <w:qFormat/>
    <w:pPr>
      <w:suppressLineNumbers/>
    </w:pPr>
    <w:rPr>
      <w:rFonts w:cs="Mangal"/>
    </w:rPr>
  </w:style>
  <w:style w:type="paragraph" w:customStyle="1" w:styleId="PlainText1">
    <w:name w:val="Plain Text1"/>
    <w:basedOn w:val="a"/>
    <w:qFormat/>
    <w:rPr>
      <w:szCs w:val="21"/>
    </w:rPr>
  </w:style>
  <w:style w:type="paragraph" w:customStyle="1" w:styleId="ListParagraph1">
    <w:name w:val="List Paragraph1"/>
    <w:basedOn w:val="a"/>
    <w:qFormat/>
    <w:pPr>
      <w:ind w:left="720"/>
    </w:pPr>
  </w:style>
  <w:style w:type="paragraph" w:customStyle="1" w:styleId="BalloonText1">
    <w:name w:val="Balloon Text1"/>
    <w:basedOn w:val="a"/>
    <w:qFormat/>
    <w:rPr>
      <w:rFonts w:ascii="Tahoma" w:hAnsi="Tahoma" w:cs="Tahoma"/>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qFormat/>
    <w:rPr>
      <w:b/>
      <w:bCs/>
    </w:rPr>
  </w:style>
  <w:style w:type="paragraph" w:customStyle="1" w:styleId="Default">
    <w:name w:val="Default"/>
    <w:qFormat/>
    <w:pPr>
      <w:spacing w:line="100" w:lineRule="atLeast"/>
    </w:pPr>
    <w:rPr>
      <w:rFonts w:ascii="Arial" w:eastAsia="SimSun" w:hAnsi="Arial" w:cs="Arial"/>
      <w:color w:val="000000"/>
      <w:sz w:val="24"/>
      <w:szCs w:val="24"/>
      <w:lang w:eastAsia="ar-SA"/>
    </w:rPr>
  </w:style>
  <w:style w:type="paragraph" w:customStyle="1" w:styleId="a9">
    <w:name w:val="Знак Знак Знак Знак"/>
    <w:basedOn w:val="a"/>
    <w:qFormat/>
    <w:pPr>
      <w:spacing w:after="160" w:line="240" w:lineRule="exact"/>
    </w:pPr>
    <w:rPr>
      <w:rFonts w:ascii="Arial" w:eastAsia="Times New Roman" w:hAnsi="Arial" w:cs="Arial"/>
      <w:sz w:val="20"/>
      <w:szCs w:val="20"/>
    </w:rPr>
  </w:style>
  <w:style w:type="paragraph" w:customStyle="1" w:styleId="Caption1">
    <w:name w:val="Caption1"/>
    <w:basedOn w:val="a"/>
    <w:qFormat/>
    <w:pPr>
      <w:ind w:right="-1050"/>
      <w:jc w:val="center"/>
    </w:pPr>
    <w:rPr>
      <w:rFonts w:ascii="Arial AzLat" w:eastAsia="Times New Roman" w:hAnsi="Arial AzLat" w:cs="Times New Roman"/>
      <w:sz w:val="28"/>
      <w:szCs w:val="20"/>
    </w:rPr>
  </w:style>
  <w:style w:type="paragraph" w:styleId="aa">
    <w:name w:val="Plain Text"/>
    <w:basedOn w:val="a"/>
    <w:uiPriority w:val="99"/>
    <w:unhideWhenUsed/>
    <w:qFormat/>
    <w:rsid w:val="00134067"/>
    <w:pPr>
      <w:suppressAutoHyphens w:val="0"/>
      <w:spacing w:line="240" w:lineRule="auto"/>
    </w:pPr>
    <w:rPr>
      <w:rFonts w:eastAsia="Times New Roman" w:cs="Times New Roman"/>
      <w:szCs w:val="21"/>
      <w:lang w:eastAsia="en-US"/>
    </w:rPr>
  </w:style>
  <w:style w:type="paragraph" w:styleId="ab">
    <w:name w:val="Balloon Text"/>
    <w:basedOn w:val="a"/>
    <w:uiPriority w:val="99"/>
    <w:semiHidden/>
    <w:unhideWhenUsed/>
    <w:qFormat/>
    <w:rsid w:val="0063126B"/>
    <w:pPr>
      <w:spacing w:line="240" w:lineRule="auto"/>
    </w:pPr>
    <w:rPr>
      <w:rFonts w:ascii="Tahoma" w:hAnsi="Tahoma" w:cs="Tahoma"/>
      <w:sz w:val="16"/>
      <w:szCs w:val="16"/>
    </w:rPr>
  </w:style>
  <w:style w:type="character" w:styleId="ac">
    <w:name w:val="annotation reference"/>
    <w:basedOn w:val="a0"/>
    <w:uiPriority w:val="99"/>
    <w:semiHidden/>
    <w:unhideWhenUsed/>
    <w:rsid w:val="00691FBC"/>
    <w:rPr>
      <w:sz w:val="16"/>
      <w:szCs w:val="16"/>
    </w:rPr>
  </w:style>
  <w:style w:type="paragraph" w:styleId="ad">
    <w:name w:val="annotation text"/>
    <w:basedOn w:val="a"/>
    <w:link w:val="ae"/>
    <w:uiPriority w:val="99"/>
    <w:semiHidden/>
    <w:unhideWhenUsed/>
    <w:rsid w:val="00691FBC"/>
    <w:pPr>
      <w:spacing w:line="240" w:lineRule="auto"/>
    </w:pPr>
    <w:rPr>
      <w:sz w:val="20"/>
      <w:szCs w:val="20"/>
    </w:rPr>
  </w:style>
  <w:style w:type="character" w:customStyle="1" w:styleId="ae">
    <w:name w:val="Текст примечания Знак"/>
    <w:basedOn w:val="a0"/>
    <w:link w:val="ad"/>
    <w:uiPriority w:val="99"/>
    <w:semiHidden/>
    <w:rsid w:val="00691FBC"/>
    <w:rPr>
      <w:rFonts w:ascii="Calibri" w:eastAsia="SimSun" w:hAnsi="Calibri" w:cs="Calibri"/>
      <w:lang w:val="en-US" w:eastAsia="ar-SA"/>
    </w:rPr>
  </w:style>
  <w:style w:type="paragraph" w:styleId="af">
    <w:name w:val="annotation subject"/>
    <w:basedOn w:val="ad"/>
    <w:next w:val="ad"/>
    <w:link w:val="af0"/>
    <w:uiPriority w:val="99"/>
    <w:semiHidden/>
    <w:unhideWhenUsed/>
    <w:rsid w:val="00691FBC"/>
    <w:rPr>
      <w:b/>
      <w:bCs/>
    </w:rPr>
  </w:style>
  <w:style w:type="character" w:customStyle="1" w:styleId="af0">
    <w:name w:val="Тема примечания Знак"/>
    <w:basedOn w:val="ae"/>
    <w:link w:val="af"/>
    <w:uiPriority w:val="99"/>
    <w:semiHidden/>
    <w:rsid w:val="00691FBC"/>
    <w:rPr>
      <w:rFonts w:ascii="Calibri" w:eastAsia="SimSun" w:hAnsi="Calibri" w:cs="Calibri"/>
      <w:b/>
      <w:bCs/>
      <w:lang w:val="en-US" w:eastAsia="ar-SA"/>
    </w:rPr>
  </w:style>
  <w:style w:type="paragraph" w:styleId="af1">
    <w:name w:val="Revision"/>
    <w:hidden/>
    <w:uiPriority w:val="99"/>
    <w:semiHidden/>
    <w:rsid w:val="00570E40"/>
    <w:pPr>
      <w:suppressAutoHyphens w:val="0"/>
    </w:pPr>
    <w:rPr>
      <w:rFonts w:ascii="Calibri" w:eastAsia="SimSun" w:hAnsi="Calibri" w:cs="Calibri"/>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64296">
      <w:bodyDiv w:val="1"/>
      <w:marLeft w:val="0"/>
      <w:marRight w:val="0"/>
      <w:marTop w:val="0"/>
      <w:marBottom w:val="0"/>
      <w:divBdr>
        <w:top w:val="none" w:sz="0" w:space="0" w:color="auto"/>
        <w:left w:val="none" w:sz="0" w:space="0" w:color="auto"/>
        <w:bottom w:val="none" w:sz="0" w:space="0" w:color="auto"/>
        <w:right w:val="none" w:sz="0" w:space="0" w:color="auto"/>
      </w:divBdr>
    </w:div>
    <w:div w:id="1190527148">
      <w:bodyDiv w:val="1"/>
      <w:marLeft w:val="0"/>
      <w:marRight w:val="0"/>
      <w:marTop w:val="0"/>
      <w:marBottom w:val="0"/>
      <w:divBdr>
        <w:top w:val="none" w:sz="0" w:space="0" w:color="auto"/>
        <w:left w:val="none" w:sz="0" w:space="0" w:color="auto"/>
        <w:bottom w:val="none" w:sz="0" w:space="0" w:color="auto"/>
        <w:right w:val="none" w:sz="0" w:space="0" w:color="auto"/>
      </w:divBdr>
    </w:div>
    <w:div w:id="1284464463">
      <w:bodyDiv w:val="1"/>
      <w:marLeft w:val="0"/>
      <w:marRight w:val="0"/>
      <w:marTop w:val="0"/>
      <w:marBottom w:val="0"/>
      <w:divBdr>
        <w:top w:val="none" w:sz="0" w:space="0" w:color="auto"/>
        <w:left w:val="none" w:sz="0" w:space="0" w:color="auto"/>
        <w:bottom w:val="none" w:sz="0" w:space="0" w:color="auto"/>
        <w:right w:val="none" w:sz="0" w:space="0" w:color="auto"/>
      </w:divBdr>
    </w:div>
    <w:div w:id="1733380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350523-6525-4054-8E2F-96E0EDFD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26148</Words>
  <Characters>14905</Characters>
  <Application>Microsoft Office Word</Application>
  <DocSecurity>0</DocSecurity>
  <Lines>124</Lines>
  <Paragraphs>81</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dc:description/>
  <cp:lastModifiedBy>Arif Alakbar</cp:lastModifiedBy>
  <cp:revision>4</cp:revision>
  <cp:lastPrinted>2020-10-23T10:16:00Z</cp:lastPrinted>
  <dcterms:created xsi:type="dcterms:W3CDTF">2025-04-14T11:36:00Z</dcterms:created>
  <dcterms:modified xsi:type="dcterms:W3CDTF">2025-04-24T12:43:00Z</dcterms:modified>
  <dc:language>az-Latn-AZ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